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182C0" w14:textId="30394ACF" w:rsidR="00D02053" w:rsidRPr="00E2775C" w:rsidDel="00CA4357" w:rsidRDefault="00D02053">
      <w:pPr>
        <w:rPr>
          <w:del w:id="0" w:author="Paul Mott [NESO]" w:date="2025-09-08T17:52:00Z" w16du:dateUtc="2025-09-08T16:52:00Z"/>
        </w:rPr>
      </w:pPr>
    </w:p>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2"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2"/>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 xml:space="preserve">CUSC </w:t>
      </w:r>
      <w:proofErr w:type="gramStart"/>
      <w:r w:rsidRPr="00055DAC">
        <w:rPr>
          <w:rFonts w:ascii="Arial" w:hAnsi="Arial" w:cs="Arial"/>
          <w:b/>
        </w:rPr>
        <w:t>Party</w:t>
      </w:r>
      <w:proofErr w:type="gramEnd"/>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w:t>
      </w:r>
      <w:proofErr w:type="gramStart"/>
      <w:r w:rsidRPr="00055DAC">
        <w:rPr>
          <w:rFonts w:ascii="Arial" w:hAnsi="Arial" w:cs="Arial"/>
        </w:rPr>
        <w:t>so</w:t>
      </w:r>
      <w:proofErr w:type="gramEnd"/>
      <w:r w:rsidRPr="00055DAC">
        <w:rPr>
          <w:rFonts w:ascii="Arial" w:hAnsi="Arial" w:cs="Arial"/>
        </w:rPr>
        <w:t xml:space="preserve">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 xml:space="preserve">as the case may </w:t>
      </w:r>
      <w:proofErr w:type="gramStart"/>
      <w:r w:rsidRPr="00055DAC">
        <w:rPr>
          <w:rFonts w:ascii="Arial" w:hAnsi="Arial" w:cs="Arial"/>
        </w:rPr>
        <w:t>be;</w:t>
      </w:r>
      <w:proofErr w:type="gramEnd"/>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words "include" or "including" are to be construed without limitation to the generality of the preceding </w:t>
      </w:r>
      <w:proofErr w:type="gramStart"/>
      <w:r w:rsidRPr="00055DAC">
        <w:rPr>
          <w:rFonts w:ascii="Arial" w:hAnsi="Arial" w:cs="Arial"/>
        </w:rPr>
        <w:t>words;</w:t>
      </w:r>
      <w:proofErr w:type="gramEnd"/>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055DAC">
        <w:rPr>
          <w:rFonts w:ascii="Arial" w:hAnsi="Arial" w:cs="Arial"/>
        </w:rPr>
        <w:t>whether or not</w:t>
      </w:r>
      <w:proofErr w:type="gramEnd"/>
      <w:r w:rsidRPr="00055DAC">
        <w:rPr>
          <w:rFonts w:ascii="Arial" w:hAnsi="Arial" w:cs="Arial"/>
        </w:rPr>
        <w:t xml:space="preserve">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3"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3"/>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
      <w:tr w:rsidR="005A354A" w:rsidRPr="00055DAC" w14:paraId="4BA44981" w14:textId="77777777" w:rsidTr="006C65B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 xml:space="preserve">Gate 2 Application </w:t>
            </w:r>
            <w:proofErr w:type="gramStart"/>
            <w:r w:rsidRPr="00055DAC">
              <w:rPr>
                <w:rFonts w:ascii="Arial" w:hAnsi="Arial" w:cs="Arial"/>
                <w:b/>
                <w:bCs/>
              </w:rPr>
              <w:t>Window</w:t>
            </w:r>
            <w:r w:rsidRPr="00055DAC">
              <w:rPr>
                <w:rFonts w:ascii="Arial" w:hAnsi="Arial" w:cs="Arial"/>
              </w:rPr>
              <w:t>;</w:t>
            </w:r>
            <w:proofErr w:type="gramEnd"/>
          </w:p>
        </w:tc>
      </w:tr>
      <w:tr w:rsidR="00C65245" w:rsidRPr="00055DAC" w14:paraId="1580F8DA" w14:textId="77777777" w:rsidTr="006C65B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w:t>
            </w:r>
            <w:proofErr w:type="gramStart"/>
            <w:r w:rsidRPr="00055DAC">
              <w:rPr>
                <w:rFonts w:ascii="Arial" w:hAnsi="Arial" w:cs="Arial"/>
              </w:rPr>
              <w:t>hrs;</w:t>
            </w:r>
            <w:proofErr w:type="gramEnd"/>
          </w:p>
        </w:tc>
      </w:tr>
      <w:tr w:rsidR="00B20925" w:rsidRPr="00055DAC" w14:paraId="4AC7C4B2" w14:textId="77777777" w:rsidTr="006C65B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 xml:space="preserve">Gate 2 Application </w:t>
            </w:r>
            <w:proofErr w:type="gramStart"/>
            <w:r w:rsidRPr="00055DAC">
              <w:rPr>
                <w:rFonts w:ascii="Arial" w:hAnsi="Arial" w:cs="Arial"/>
                <w:b/>
                <w:bCs/>
              </w:rPr>
              <w:t>Window</w:t>
            </w:r>
            <w:r w:rsidRPr="00055DAC">
              <w:rPr>
                <w:rFonts w:ascii="Arial" w:hAnsi="Arial" w:cs="Arial"/>
              </w:rPr>
              <w:t>;</w:t>
            </w:r>
            <w:proofErr w:type="gramEnd"/>
          </w:p>
        </w:tc>
      </w:tr>
      <w:tr w:rsidR="00C65245" w:rsidRPr="00055DAC" w14:paraId="09C4F399" w14:textId="77777777" w:rsidTr="006C65B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w:t>
            </w:r>
            <w:proofErr w:type="spellStart"/>
            <w:r w:rsidRPr="00055DAC">
              <w:rPr>
                <w:rFonts w:ascii="Arial" w:hAnsi="Arial" w:cs="Arial"/>
              </w:rPr>
              <w:t>as</w:t>
            </w:r>
            <w:proofErr w:type="spellEnd"/>
            <w:r w:rsidRPr="00055DAC">
              <w:rPr>
                <w:rFonts w:ascii="Arial" w:hAnsi="Arial" w:cs="Arial"/>
              </w:rPr>
              <w:t xml:space="preserve"> the same may be amended from time to time;</w:t>
            </w:r>
          </w:p>
        </w:tc>
      </w:tr>
      <w:tr w:rsidR="00C65245" w:rsidRPr="00055DAC" w14:paraId="7115EAF5" w14:textId="77777777" w:rsidTr="006C65B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76AA1345" w14:textId="77777777" w:rsidR="00B739A8" w:rsidRPr="00055DAC" w:rsidRDefault="00B739A8" w:rsidP="00055DAC">
            <w:pPr>
              <w:jc w:val="both"/>
            </w:pPr>
          </w:p>
        </w:tc>
      </w:tr>
      <w:tr w:rsidR="00B739A8" w:rsidRPr="00055DAC" w14:paraId="77477A44" w14:textId="77777777" w:rsidTr="006C65B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lastRenderedPageBreak/>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4" w:name="_BPDCI_3"/>
            <w:r w:rsidRPr="00055DAC">
              <w:rPr>
                <w:rFonts w:ascii="Arial" w:hAnsi="Arial" w:cs="Arial"/>
                <w:lang w:val="en-US"/>
              </w:rPr>
              <w:t>;</w:t>
            </w:r>
            <w:bookmarkEnd w:id="4"/>
          </w:p>
        </w:tc>
      </w:tr>
      <w:tr w:rsidR="00152684" w:rsidRPr="00055DAC" w14:paraId="792B5102" w14:textId="77777777" w:rsidTr="006C65B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w:t>
            </w:r>
            <w:proofErr w:type="spellStart"/>
            <w:r w:rsidR="00BA4860" w:rsidRPr="00055DAC">
              <w:rPr>
                <w:rFonts w:ascii="Arial" w:hAnsi="Arial" w:cs="Arial"/>
                <w:lang w:val="en-US"/>
              </w:rPr>
              <w:t>TNUoS</w:t>
            </w:r>
            <w:proofErr w:type="spellEnd"/>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6C65B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w:t>
            </w:r>
            <w:proofErr w:type="gramStart"/>
            <w:r w:rsidR="0085203B" w:rsidRPr="00055DAC">
              <w:rPr>
                <w:rFonts w:ascii="Arial" w:hAnsi="Arial" w:cs="Arial"/>
                <w:lang w:val="en-US"/>
              </w:rPr>
              <w:t>liable</w:t>
            </w:r>
            <w:proofErr w:type="gramEnd"/>
            <w:r w:rsidR="0085203B" w:rsidRPr="00055DAC">
              <w:rPr>
                <w:rFonts w:ascii="Arial" w:hAnsi="Arial" w:cs="Arial"/>
                <w:lang w:val="en-US"/>
              </w:rPr>
              <w:t xml:space="preserve"> for </w:t>
            </w:r>
            <w:proofErr w:type="spellStart"/>
            <w:r w:rsidR="0085203B" w:rsidRPr="00055DAC">
              <w:rPr>
                <w:rFonts w:ascii="Arial" w:hAnsi="Arial" w:cs="Arial"/>
                <w:lang w:val="en-US"/>
              </w:rPr>
              <w:t>TNUoS</w:t>
            </w:r>
            <w:proofErr w:type="spellEnd"/>
            <w:r w:rsidR="0085203B" w:rsidRPr="00055DAC">
              <w:rPr>
                <w:rFonts w:ascii="Arial" w:hAnsi="Arial" w:cs="Arial"/>
                <w:lang w:val="en-US"/>
              </w:rPr>
              <w:t xml:space="preserve"> charges </w:t>
            </w:r>
            <w:r w:rsidR="00D36D69" w:rsidRPr="00055DAC">
              <w:rPr>
                <w:rFonts w:ascii="Arial" w:hAnsi="Arial" w:cs="Arial"/>
                <w:lang w:val="en-US"/>
              </w:rPr>
              <w:t>to ensure compliance with the Limiting Regulation.</w:t>
            </w:r>
          </w:p>
        </w:tc>
      </w:tr>
      <w:tr w:rsidR="00DD7D7B" w:rsidRPr="00055DAC" w14:paraId="557F891D" w14:textId="77777777" w:rsidTr="006C65B2">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D56A98" w:rsidRDefault="00DD7D7B" w:rsidP="00055DAC">
            <w:pPr>
              <w:pStyle w:val="BodyTextIndent"/>
              <w:tabs>
                <w:tab w:val="left" w:pos="1134"/>
                <w:tab w:val="left" w:pos="1161"/>
              </w:tabs>
              <w:ind w:left="2"/>
              <w:jc w:val="both"/>
              <w:rPr>
                <w:rFonts w:ascii="Arial" w:hAnsi="Arial" w:cs="Arial"/>
              </w:rPr>
            </w:pPr>
            <w:r w:rsidRPr="00D56A98">
              <w:rPr>
                <w:rFonts w:ascii="Arial" w:hAnsi="Arial"/>
                <w:szCs w:val="22"/>
              </w:rPr>
              <w:t xml:space="preserve">advancement of the </w:t>
            </w:r>
            <w:r w:rsidRPr="00D56A98">
              <w:rPr>
                <w:rFonts w:ascii="Arial" w:hAnsi="Arial"/>
                <w:b/>
                <w:szCs w:val="22"/>
              </w:rPr>
              <w:t>Construction Programme</w:t>
            </w:r>
            <w:r w:rsidRPr="00D56A98">
              <w:rPr>
                <w:rFonts w:ascii="Arial" w:hAnsi="Arial"/>
                <w:szCs w:val="22"/>
              </w:rPr>
              <w:t xml:space="preserve"> to enable an earlier </w:t>
            </w:r>
            <w:r w:rsidRPr="00D56A98">
              <w:rPr>
                <w:rFonts w:ascii="Arial" w:hAnsi="Arial"/>
                <w:b/>
                <w:szCs w:val="22"/>
              </w:rPr>
              <w:t xml:space="preserve">Completion Date </w:t>
            </w:r>
            <w:r w:rsidRPr="00D56A98">
              <w:rPr>
                <w:rFonts w:ascii="Arial" w:hAnsi="Arial"/>
                <w:szCs w:val="22"/>
              </w:rPr>
              <w:t xml:space="preserve">for connection to or use of the </w:t>
            </w:r>
            <w:r w:rsidRPr="00D56A98">
              <w:rPr>
                <w:rFonts w:ascii="Arial" w:hAnsi="Arial"/>
                <w:b/>
                <w:szCs w:val="22"/>
              </w:rPr>
              <w:t xml:space="preserve">National Electricity Transmission System </w:t>
            </w:r>
            <w:r w:rsidRPr="00D56A98">
              <w:rPr>
                <w:rFonts w:ascii="Arial" w:hAnsi="Arial"/>
                <w:szCs w:val="22"/>
              </w:rPr>
              <w:t xml:space="preserve">or </w:t>
            </w:r>
            <w:r w:rsidRPr="00D56A98">
              <w:rPr>
                <w:rFonts w:ascii="Arial" w:hAnsi="Arial"/>
                <w:b/>
                <w:szCs w:val="22"/>
              </w:rPr>
              <w:t xml:space="preserve">Energisation </w:t>
            </w:r>
            <w:r w:rsidRPr="00D56A98">
              <w:rPr>
                <w:rFonts w:ascii="Arial" w:hAnsi="Arial"/>
                <w:szCs w:val="22"/>
              </w:rPr>
              <w:t xml:space="preserve">in the case of </w:t>
            </w:r>
            <w:r w:rsidRPr="00D56A98">
              <w:rPr>
                <w:rFonts w:ascii="Arial" w:hAnsi="Arial"/>
                <w:b/>
                <w:szCs w:val="22"/>
              </w:rPr>
              <w:t>Embedded Power Stations</w:t>
            </w:r>
            <w:r w:rsidRPr="00D56A98">
              <w:rPr>
                <w:rFonts w:ascii="Arial" w:hAnsi="Arial"/>
                <w:szCs w:val="22"/>
              </w:rPr>
              <w:t>;</w:t>
            </w:r>
          </w:p>
        </w:tc>
      </w:tr>
      <w:tr w:rsidR="00DD7D7B" w:rsidRPr="00055DAC" w14:paraId="1ED324AE" w14:textId="77777777" w:rsidTr="006C65B2">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D56A98" w:rsidRDefault="00DD7D7B" w:rsidP="00055DAC">
            <w:r w:rsidRPr="00D56A98">
              <w:rPr>
                <w:rFonts w:ascii="Arial" w:hAnsi="Arial"/>
                <w:szCs w:val="22"/>
              </w:rPr>
              <w:t xml:space="preserve">a request for </w:t>
            </w:r>
            <w:r w:rsidRPr="00D56A98">
              <w:rPr>
                <w:rFonts w:ascii="Arial" w:hAnsi="Arial"/>
                <w:b/>
                <w:szCs w:val="22"/>
              </w:rPr>
              <w:t xml:space="preserve">Advancement </w:t>
            </w:r>
            <w:r w:rsidRPr="00D56A98">
              <w:rPr>
                <w:rFonts w:ascii="Arial" w:hAnsi="Arial"/>
                <w:szCs w:val="22"/>
              </w:rPr>
              <w:t xml:space="preserve">in the form set out in the </w:t>
            </w:r>
            <w:r w:rsidRPr="00D56A98">
              <w:rPr>
                <w:rFonts w:ascii="Arial" w:hAnsi="Arial"/>
                <w:b/>
                <w:szCs w:val="22"/>
              </w:rPr>
              <w:t xml:space="preserve">Gate 2 Criteria </w:t>
            </w:r>
            <w:proofErr w:type="gramStart"/>
            <w:r w:rsidRPr="00D56A98">
              <w:rPr>
                <w:rFonts w:ascii="Arial" w:hAnsi="Arial"/>
                <w:b/>
                <w:szCs w:val="22"/>
              </w:rPr>
              <w:t>Methodology</w:t>
            </w:r>
            <w:r w:rsidRPr="00D56A98">
              <w:rPr>
                <w:rFonts w:ascii="Arial" w:hAnsi="Arial"/>
                <w:szCs w:val="22"/>
              </w:rPr>
              <w:t>;</w:t>
            </w:r>
            <w:proofErr w:type="gramEnd"/>
          </w:p>
        </w:tc>
      </w:tr>
      <w:tr w:rsidR="00B739A8" w:rsidRPr="00055DAC" w14:paraId="7CFD36D8" w14:textId="77777777" w:rsidTr="006C65B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6C65B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 to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5" w:name="_BPDCD_4"/>
            <w:r w:rsidRPr="00055DAC">
              <w:rPr>
                <w:rFonts w:ascii="Arial" w:hAnsi="Arial" w:cs="Arial"/>
              </w:rPr>
              <w:t xml:space="preserve">as </w:t>
            </w:r>
            <w:bookmarkEnd w:id="5"/>
            <w:r w:rsidRPr="00055DAC">
              <w:rPr>
                <w:rFonts w:ascii="Arial" w:hAnsi="Arial" w:cs="Arial"/>
              </w:rPr>
              <w:t>defined in Paragraph 8A.4.4.2</w:t>
            </w:r>
            <w:bookmarkStart w:id="6" w:name="_BPDCD_5"/>
            <w:r w:rsidRPr="00055DAC">
              <w:rPr>
                <w:rFonts w:ascii="Arial" w:hAnsi="Arial" w:cs="Arial"/>
              </w:rPr>
              <w:t>;</w:t>
            </w:r>
            <w:r w:rsidRPr="00055DAC">
              <w:rPr>
                <w:rFonts w:ascii="Arial" w:hAnsi="Arial" w:cs="Arial"/>
                <w:color w:val="0000FF"/>
                <w:u w:val="double"/>
              </w:rPr>
              <w:t xml:space="preserve"> </w:t>
            </w:r>
            <w:bookmarkEnd w:id="6"/>
          </w:p>
        </w:tc>
      </w:tr>
      <w:tr w:rsidR="004D5A11" w:rsidRPr="00055DAC" w14:paraId="23820513" w14:textId="77777777" w:rsidTr="006C65B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7" w:name="_BPDCD_6"/>
            <w:r w:rsidRPr="00055DAC">
              <w:rPr>
                <w:rFonts w:ascii="Arial" w:hAnsi="Arial" w:cs="Arial"/>
              </w:rPr>
              <w:t>;</w:t>
            </w:r>
            <w:bookmarkEnd w:id="7"/>
          </w:p>
        </w:tc>
      </w:tr>
      <w:tr w:rsidR="004D5A11" w:rsidRPr="00055DAC" w14:paraId="4C978D3E" w14:textId="77777777" w:rsidTr="006C65B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proofErr w:type="gramStart"/>
            <w:r w:rsidRPr="00055DAC">
              <w:rPr>
                <w:rFonts w:ascii="Arial" w:hAnsi="Arial" w:cs="Arial"/>
              </w:rPr>
              <w:t>as a result of</w:t>
            </w:r>
            <w:proofErr w:type="gramEnd"/>
            <w:r w:rsidRPr="00055DAC">
              <w:rPr>
                <w:rFonts w:ascii="Arial" w:hAnsi="Arial" w:cs="Arial"/>
              </w:rPr>
              <w:t xml:space="preserve">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 xml:space="preserve">National Electricity Transmission </w:t>
            </w:r>
            <w:proofErr w:type="gramStart"/>
            <w:r w:rsidRPr="00055DAC">
              <w:rPr>
                <w:rFonts w:ascii="Arial" w:hAnsi="Arial" w:cs="Arial"/>
                <w:b/>
              </w:rPr>
              <w:t>System</w:t>
            </w:r>
            <w:r w:rsidRPr="00055DAC">
              <w:rPr>
                <w:rFonts w:ascii="Arial" w:hAnsi="Arial" w:cs="Arial"/>
              </w:rPr>
              <w:t>;</w:t>
            </w:r>
            <w:proofErr w:type="gramEnd"/>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proofErr w:type="gramStart"/>
            <w:r w:rsidRPr="00055DAC">
              <w:rPr>
                <w:rFonts w:ascii="Arial" w:hAnsi="Arial" w:cs="Arial"/>
                <w:b/>
              </w:rPr>
              <w:t>CUSC</w:t>
            </w:r>
            <w:r w:rsidRPr="00055DAC">
              <w:rPr>
                <w:rFonts w:ascii="Arial" w:hAnsi="Arial" w:cs="Arial"/>
              </w:rPr>
              <w:t>;</w:t>
            </w:r>
            <w:proofErr w:type="gramEnd"/>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 xml:space="preserve">(i)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 xml:space="preserve">Market Suspension </w:t>
            </w:r>
            <w:proofErr w:type="gramStart"/>
            <w:r w:rsidRPr="00055DAC">
              <w:rPr>
                <w:rFonts w:ascii="Arial" w:hAnsi="Arial" w:cs="Arial"/>
                <w:b/>
                <w:bCs/>
                <w:szCs w:val="22"/>
                <w:lang w:eastAsia="en-GB"/>
              </w:rPr>
              <w:t>Period</w:t>
            </w:r>
            <w:r w:rsidRPr="00055DAC">
              <w:rPr>
                <w:rFonts w:ascii="ArialMT" w:hAnsi="ArialMT" w:cs="ArialMT"/>
                <w:sz w:val="20"/>
                <w:szCs w:val="20"/>
                <w:lang w:eastAsia="en-GB"/>
              </w:rPr>
              <w:t>;</w:t>
            </w:r>
            <w:proofErr w:type="gramEnd"/>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 xml:space="preserve">Fuel Security </w:t>
            </w:r>
            <w:proofErr w:type="gramStart"/>
            <w:r w:rsidRPr="00055DAC">
              <w:rPr>
                <w:rFonts w:ascii="Arial" w:hAnsi="Arial" w:cs="Arial"/>
                <w:b/>
              </w:rPr>
              <w:t>Code</w:t>
            </w:r>
            <w:r w:rsidRPr="00055DAC">
              <w:rPr>
                <w:rFonts w:ascii="Arial" w:hAnsi="Arial" w:cs="Arial"/>
              </w:rPr>
              <w:t>;</w:t>
            </w:r>
            <w:proofErr w:type="gramEnd"/>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Deenergisation</w:t>
            </w:r>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 xml:space="preserve">Emergency Deenergisation </w:t>
            </w:r>
            <w:proofErr w:type="gramStart"/>
            <w:r w:rsidRPr="00055DAC">
              <w:rPr>
                <w:rFonts w:ascii="Arial" w:hAnsi="Arial" w:cs="Arial"/>
                <w:b/>
              </w:rPr>
              <w:t>Instruction</w:t>
            </w:r>
            <w:r w:rsidRPr="00055DAC">
              <w:rPr>
                <w:rFonts w:ascii="Arial" w:hAnsi="Arial" w:cs="Arial"/>
              </w:rPr>
              <w:t>;</w:t>
            </w:r>
            <w:proofErr w:type="gramEnd"/>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 xml:space="preserve">Secretary of </w:t>
            </w:r>
            <w:proofErr w:type="gramStart"/>
            <w:r w:rsidRPr="00055DAC">
              <w:rPr>
                <w:rFonts w:ascii="Arial" w:hAnsi="Arial" w:cs="Arial"/>
                <w:b/>
              </w:rPr>
              <w:t>State</w:t>
            </w:r>
            <w:r w:rsidRPr="00055DAC">
              <w:rPr>
                <w:rFonts w:ascii="Arial" w:hAnsi="Arial" w:cs="Arial"/>
              </w:rPr>
              <w:t>;</w:t>
            </w:r>
            <w:proofErr w:type="gramEnd"/>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System to Generator Operational Intertripping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w:t>
            </w:r>
            <w:proofErr w:type="gramStart"/>
            <w:r w:rsidRPr="00055DAC">
              <w:rPr>
                <w:rFonts w:ascii="Arial" w:hAnsi="Arial" w:cs="Arial"/>
              </w:rPr>
              <w:t>be;</w:t>
            </w:r>
            <w:proofErr w:type="gramEnd"/>
          </w:p>
        </w:tc>
      </w:tr>
      <w:tr w:rsidR="004D5A11" w:rsidRPr="00055DAC" w14:paraId="025A6C59" w14:textId="77777777" w:rsidTr="006C65B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w:t>
            </w:r>
            <w:proofErr w:type="gramStart"/>
            <w:r w:rsidRPr="00055DAC">
              <w:rPr>
                <w:rFonts w:ascii="Arial" w:hAnsi="Arial" w:cs="Arial"/>
              </w:rPr>
              <w:t>%  chance</w:t>
            </w:r>
            <w:proofErr w:type="gramEnd"/>
            <w:r w:rsidRPr="00055DAC">
              <w:rPr>
                <w:rFonts w:ascii="Arial" w:hAnsi="Arial" w:cs="Arial"/>
              </w:rPr>
              <w:t xml:space="preserve"> of being exceeded as </w:t>
            </w:r>
            <w:proofErr w:type="gramStart"/>
            <w:r w:rsidRPr="00055DAC">
              <w:rPr>
                <w:rFonts w:ascii="Arial" w:hAnsi="Arial" w:cs="Arial"/>
              </w:rPr>
              <w:t>a  result</w:t>
            </w:r>
            <w:proofErr w:type="gramEnd"/>
            <w:r w:rsidRPr="00055DAC">
              <w:rPr>
                <w:rFonts w:ascii="Arial" w:hAnsi="Arial" w:cs="Arial"/>
              </w:rPr>
              <w:t xml:space="preserve"> of weather variation </w:t>
            </w:r>
            <w:proofErr w:type="gramStart"/>
            <w:r w:rsidRPr="00055DAC">
              <w:rPr>
                <w:rFonts w:ascii="Arial" w:hAnsi="Arial" w:cs="Arial"/>
              </w:rPr>
              <w:t>alone;</w:t>
            </w:r>
            <w:proofErr w:type="gramEnd"/>
            <w:r w:rsidRPr="00055DAC">
              <w:rPr>
                <w:rFonts w:ascii="Arial" w:hAnsi="Arial" w:cs="Arial"/>
              </w:rPr>
              <w:t xml:space="preserve"> </w:t>
            </w:r>
          </w:p>
        </w:tc>
      </w:tr>
      <w:tr w:rsidR="004D5A11" w:rsidRPr="00055DAC" w14:paraId="1F2EC405" w14:textId="77777777" w:rsidTr="006C65B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w:t>
            </w:r>
            <w:proofErr w:type="gramStart"/>
            <w:r w:rsidRPr="00055DAC">
              <w:rPr>
                <w:rFonts w:ascii="Arial" w:hAnsi="Arial" w:cs="Arial"/>
                <w:b/>
                <w:bCs/>
              </w:rPr>
              <w:t>Methodology</w:t>
            </w:r>
            <w:r w:rsidRPr="00055DAC">
              <w:rPr>
                <w:rFonts w:ascii="Arial" w:hAnsi="Arial" w:cs="Arial"/>
                <w:bCs/>
              </w:rPr>
              <w:t>;</w:t>
            </w:r>
            <w:proofErr w:type="gramEnd"/>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w:t>
            </w:r>
            <w:proofErr w:type="gramStart"/>
            <w:r w:rsidRPr="00055DAC">
              <w:rPr>
                <w:rFonts w:ascii="Arial" w:hAnsi="Arial" w:cs="Arial"/>
              </w:rPr>
              <w:t>part;</w:t>
            </w:r>
            <w:proofErr w:type="gramEnd"/>
            <w:r w:rsidRPr="00055DAC">
              <w:rPr>
                <w:rFonts w:ascii="Arial" w:hAnsi="Arial" w:cs="Arial"/>
              </w:rPr>
              <w:t xml:space="preserve">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6C65B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w:t>
            </w:r>
            <w:proofErr w:type="gramStart"/>
            <w:r w:rsidRPr="00055DAC">
              <w:rPr>
                <w:rFonts w:ascii="Arial" w:hAnsi="Arial" w:cs="Arial"/>
              </w:rPr>
              <w:t xml:space="preserve">the  </w:t>
            </w:r>
            <w:r w:rsidR="003107D6" w:rsidRPr="00055DAC">
              <w:rPr>
                <w:rFonts w:ascii="Arial" w:hAnsi="Arial" w:cs="Arial"/>
                <w:b/>
                <w:bCs/>
              </w:rPr>
              <w:t>ESO</w:t>
            </w:r>
            <w:proofErr w:type="gramEnd"/>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8" w:name="_BPDCD_7"/>
            <w:r w:rsidRPr="00055DAC">
              <w:rPr>
                <w:rFonts w:ascii="Arial" w:hAnsi="Arial" w:cs="Arial"/>
              </w:rPr>
              <w:t xml:space="preserve">the </w:t>
            </w:r>
            <w:bookmarkEnd w:id="8"/>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w:t>
            </w:r>
            <w:proofErr w:type="gramStart"/>
            <w:r w:rsidRPr="00055DAC">
              <w:rPr>
                <w:rFonts w:ascii="Arial" w:hAnsi="Arial" w:cs="Arial"/>
              </w:rPr>
              <w:t xml:space="preserve">the </w:t>
            </w:r>
            <w:r w:rsidR="4E4D145C" w:rsidRPr="00055DAC">
              <w:rPr>
                <w:rFonts w:ascii="Arial" w:hAnsi="Arial" w:cs="Arial"/>
              </w:rPr>
              <w:t xml:space="preserve"> </w:t>
            </w:r>
            <w:r w:rsidR="00B773A2" w:rsidRPr="00055DAC">
              <w:rPr>
                <w:rFonts w:ascii="Arial" w:hAnsi="Arial" w:cs="Arial"/>
                <w:b/>
                <w:bCs/>
              </w:rPr>
              <w:t>Electricity</w:t>
            </w:r>
            <w:proofErr w:type="gramEnd"/>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9" w:name="_BPDCI_9"/>
            <w:r w:rsidRPr="00055DAC">
              <w:rPr>
                <w:rFonts w:ascii="Arial" w:hAnsi="Arial" w:cs="Arial"/>
              </w:rPr>
              <w:t>;</w:t>
            </w:r>
            <w:bookmarkEnd w:id="9"/>
          </w:p>
        </w:tc>
      </w:tr>
      <w:tr w:rsidR="004D5A11" w:rsidRPr="00055DAC" w14:paraId="1BF1CB69" w14:textId="77777777" w:rsidTr="006C65B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10" w:name="_BPDCD_10"/>
            <w:r w:rsidRPr="00055DAC">
              <w:rPr>
                <w:rFonts w:ascii="Arial Bold" w:hAnsi="Arial Bold" w:cs="Arial"/>
                <w:b/>
                <w:bCs/>
              </w:rPr>
              <w:t>The Company</w:t>
            </w:r>
            <w:r w:rsidRPr="00055DAC">
              <w:rPr>
                <w:rFonts w:ascii="Arial Bold" w:hAnsi="Arial Bold" w:cs="Arial"/>
              </w:rPr>
              <w:t xml:space="preserve"> </w:t>
            </w:r>
            <w:bookmarkEnd w:id="10"/>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11" w:name="_BPDCD_11"/>
            <w:r w:rsidRPr="00055DAC">
              <w:rPr>
                <w:rFonts w:ascii="Arial Bold" w:hAnsi="Arial Bold" w:cs="Arial"/>
                <w:b/>
                <w:bCs/>
              </w:rPr>
              <w:t xml:space="preserve">The Company </w:t>
            </w:r>
            <w:bookmarkEnd w:id="11"/>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8.29.7,provided</w:t>
            </w:r>
            <w:proofErr w:type="gramEnd"/>
            <w:r w:rsidRPr="00055DAC">
              <w:rPr>
                <w:rFonts w:ascii="Arial" w:hAnsi="Arial" w:cs="Arial"/>
              </w:rPr>
              <w:t xml:space="preserve"> that no objection is received pursuant to Paragraph 8.29.12;</w:t>
            </w:r>
          </w:p>
        </w:tc>
      </w:tr>
      <w:tr w:rsidR="004D5A11" w:rsidRPr="00055DAC" w14:paraId="04DC3612" w14:textId="77777777" w:rsidTr="006C65B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6C65B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6C65B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proofErr w:type="gramStart"/>
            <w:r w:rsidRPr="00055DAC">
              <w:rPr>
                <w:rFonts w:ascii="Arial" w:hAnsi="Arial" w:cs="Arial"/>
                <w:szCs w:val="22"/>
                <w:lang w:eastAsia="en-GB"/>
              </w:rPr>
              <w:t>as a consequence of</w:t>
            </w:r>
            <w:proofErr w:type="gramEnd"/>
            <w:r w:rsidRPr="00055DAC">
              <w:rPr>
                <w:rFonts w:ascii="Arial" w:hAnsi="Arial" w:cs="Arial"/>
                <w:szCs w:val="22"/>
                <w:lang w:eastAsia="en-GB"/>
              </w:rPr>
              <w:t xml:space="preserve">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 xml:space="preserve">Distribution </w:t>
            </w:r>
            <w:proofErr w:type="gramStart"/>
            <w:r w:rsidRPr="00055DAC">
              <w:rPr>
                <w:rFonts w:ascii="Arial" w:hAnsi="Arial" w:cs="Arial"/>
                <w:b/>
                <w:bCs/>
                <w:szCs w:val="22"/>
                <w:lang w:eastAsia="en-GB"/>
              </w:rPr>
              <w:t>System</w:t>
            </w:r>
            <w:r w:rsidRPr="00055DAC">
              <w:rPr>
                <w:rFonts w:ascii="Arial" w:hAnsi="Arial" w:cs="Arial"/>
                <w:szCs w:val="22"/>
                <w:lang w:eastAsia="en-GB"/>
              </w:rPr>
              <w:t>;</w:t>
            </w:r>
            <w:proofErr w:type="gramEnd"/>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(i)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proofErr w:type="gramStart"/>
            <w:r w:rsidRPr="00055DAC">
              <w:rPr>
                <w:rFonts w:ascii="Arial" w:hAnsi="Arial" w:cs="Arial"/>
                <w:szCs w:val="22"/>
                <w:lang w:eastAsia="en-GB"/>
              </w:rPr>
              <w:t>listed  in</w:t>
            </w:r>
            <w:proofErr w:type="gramEnd"/>
            <w:r w:rsidRPr="00055DAC">
              <w:rPr>
                <w:rFonts w:ascii="Arial" w:hAnsi="Arial" w:cs="Arial"/>
                <w:szCs w:val="22"/>
                <w:lang w:eastAsia="en-GB"/>
              </w:rPr>
              <w:t xml:space="preserve">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Deenergisation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proofErr w:type="gramStart"/>
            <w:r w:rsidRPr="00055DAC">
              <w:rPr>
                <w:rFonts w:ascii="Arial,Bold" w:hAnsi="Arial,Bold" w:cs="Arial,Bold"/>
                <w:b/>
                <w:bCs/>
                <w:szCs w:val="22"/>
                <w:lang w:eastAsia="en-GB"/>
              </w:rPr>
              <w:t>Deenergised</w:t>
            </w:r>
            <w:r w:rsidRPr="00055DAC">
              <w:rPr>
                <w:rFonts w:ascii="Arial" w:hAnsi="Arial" w:cs="Arial"/>
                <w:szCs w:val="22"/>
                <w:lang w:eastAsia="en-GB"/>
              </w:rPr>
              <w:t>;</w:t>
            </w:r>
            <w:proofErr w:type="gramEnd"/>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 xml:space="preserve">MITS </w:t>
            </w:r>
            <w:proofErr w:type="gramStart"/>
            <w:r w:rsidRPr="00055DAC">
              <w:rPr>
                <w:rFonts w:ascii="Arial" w:hAnsi="Arial" w:cs="Arial"/>
                <w:b/>
                <w:szCs w:val="22"/>
              </w:rPr>
              <w:t>Node</w:t>
            </w:r>
            <w:r w:rsidR="00B57FD0" w:rsidRPr="00055DAC">
              <w:rPr>
                <w:rFonts w:ascii="Arial" w:hAnsi="Arial" w:cs="Arial"/>
                <w:b/>
                <w:szCs w:val="22"/>
              </w:rPr>
              <w:t>;</w:t>
            </w:r>
            <w:proofErr w:type="gramEnd"/>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del w:id="12" w:author="Paul Mott [NESO]" w:date="2025-08-31T17:36:00Z" w16du:dateUtc="2025-08-31T16:36:00Z">
              <w:r w:rsidR="00B57FD0" w:rsidRPr="00055DAC" w:rsidDel="00E5732A">
                <w:rPr>
                  <w:rFonts w:ascii="Arial" w:hAnsi="Arial" w:cs="Arial"/>
                  <w:b/>
                  <w:bCs/>
                  <w:szCs w:val="22"/>
                </w:rPr>
                <w:delText>[</w:delText>
              </w:r>
            </w:del>
            <w:r w:rsidR="00B57FD0" w:rsidRPr="00055DAC">
              <w:rPr>
                <w:rFonts w:ascii="Arial" w:hAnsi="Arial" w:cs="Arial"/>
                <w:b/>
                <w:bCs/>
                <w:szCs w:val="22"/>
              </w:rPr>
              <w:t>Excepted Works</w:t>
            </w:r>
            <w:del w:id="13" w:author="Paul Mott [NESO]" w:date="2025-08-31T17:36:00Z" w16du:dateUtc="2025-08-31T16:36:00Z">
              <w:r w:rsidR="00B57FD0" w:rsidRPr="00055DAC" w:rsidDel="00E5732A">
                <w:rPr>
                  <w:rFonts w:ascii="Arial" w:hAnsi="Arial" w:cs="Arial"/>
                  <w:b/>
                  <w:bCs/>
                  <w:szCs w:val="22"/>
                </w:rPr>
                <w:delText>]</w:delText>
              </w:r>
            </w:del>
            <w:r w:rsidR="00B57FD0" w:rsidRPr="00055DAC">
              <w:rPr>
                <w:rFonts w:ascii="Arial" w:hAnsi="Arial" w:cs="Arial"/>
                <w:b/>
                <w:bCs/>
                <w:szCs w:val="22"/>
              </w:rPr>
              <w:t>,</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szCs w:val="22"/>
              </w:rPr>
              <w:t>;</w:t>
            </w:r>
            <w:proofErr w:type="gramEnd"/>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 xml:space="preserve">Attributable </w:t>
            </w:r>
            <w:proofErr w:type="gramStart"/>
            <w:r w:rsidRPr="00055DAC">
              <w:rPr>
                <w:rFonts w:ascii="Arial" w:hAnsi="Arial" w:cs="Arial"/>
                <w:b/>
                <w:szCs w:val="22"/>
              </w:rPr>
              <w:t>Works</w:t>
            </w:r>
            <w:r w:rsidRPr="00055DAC">
              <w:rPr>
                <w:rFonts w:ascii="Arial" w:hAnsi="Arial" w:cs="Arial"/>
                <w:szCs w:val="22"/>
              </w:rPr>
              <w:t>;</w:t>
            </w:r>
            <w:proofErr w:type="gramEnd"/>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14" w:name="_BPDCD_13"/>
            <w:r w:rsidRPr="00055DAC">
              <w:rPr>
                <w:rFonts w:ascii="Arial Bold" w:hAnsi="Arial Bold" w:cs="Arial"/>
                <w:b/>
                <w:lang w:val="en-US"/>
              </w:rPr>
              <w:t>The Company</w:t>
            </w:r>
            <w:r w:rsidRPr="00055DAC">
              <w:rPr>
                <w:rFonts w:ascii="Arial Bold" w:hAnsi="Arial Bold" w:cs="Arial"/>
                <w:lang w:val="en-US"/>
              </w:rPr>
              <w:t xml:space="preserve"> </w:t>
            </w:r>
            <w:bookmarkEnd w:id="14"/>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proofErr w:type="gramStart"/>
            <w:r w:rsidRPr="00055DAC">
              <w:rPr>
                <w:rFonts w:ascii="Arial" w:hAnsi="Arial" w:cs="Arial"/>
                <w:b/>
                <w:lang w:val="en-US"/>
              </w:rPr>
              <w:t>LDTEC  Indicative</w:t>
            </w:r>
            <w:proofErr w:type="gramEnd"/>
            <w:r w:rsidRPr="00055DAC">
              <w:rPr>
                <w:rFonts w:ascii="Arial" w:hAnsi="Arial" w:cs="Arial"/>
                <w:b/>
                <w:lang w:val="en-US"/>
              </w:rPr>
              <w:t xml:space="preser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15" w:name="_BPDCD_14"/>
            <w:r w:rsidRPr="00055DAC">
              <w:rPr>
                <w:rFonts w:ascii="Arial" w:hAnsi="Arial" w:cs="Arial"/>
                <w:lang w:val="en-US"/>
              </w:rPr>
              <w:t>;</w:t>
            </w:r>
            <w:bookmarkEnd w:id="15"/>
          </w:p>
        </w:tc>
      </w:tr>
      <w:tr w:rsidR="004D5A11" w:rsidRPr="00055DAC" w14:paraId="33D9BCB0" w14:textId="77777777" w:rsidTr="006C65B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3.15.1</w:t>
            </w:r>
            <w:bookmarkStart w:id="16" w:name="_BPDCD_15"/>
            <w:r w:rsidRPr="00055DAC">
              <w:rPr>
                <w:rFonts w:ascii="Arial" w:hAnsi="Arial" w:cs="Arial"/>
              </w:rPr>
              <w:t>;</w:t>
            </w:r>
            <w:bookmarkEnd w:id="16"/>
            <w:proofErr w:type="gramEnd"/>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r w:rsidRPr="00055DAC">
              <w:rPr>
                <w:rFonts w:ascii="Arial" w:hAnsi="Arial" w:cs="Arial"/>
                <w:b/>
                <w:bCs/>
              </w:rPr>
              <w:t>BSUoS Charges</w:t>
            </w:r>
            <w:r w:rsidRPr="00055DAC">
              <w:rPr>
                <w:rFonts w:ascii="Arial" w:hAnsi="Arial" w:cs="Arial"/>
              </w:rPr>
              <w:t>;</w:t>
            </w:r>
          </w:p>
        </w:tc>
      </w:tr>
      <w:tr w:rsidR="004D5A11" w:rsidRPr="00055DAC" w14:paraId="2F134B75" w14:textId="77777777" w:rsidTr="006C65B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2F98F519" w:rsidR="004D5A11" w:rsidRPr="00055DAC" w:rsidRDefault="004D5A11" w:rsidP="00055DAC">
            <w:pPr>
              <w:pStyle w:val="clauseindent"/>
              <w:ind w:left="0"/>
              <w:jc w:val="both"/>
              <w:rPr>
                <w:rFonts w:ascii="Arial" w:hAnsi="Arial" w:cs="Arial"/>
                <w:b/>
              </w:rPr>
            </w:pPr>
            <w:bookmarkStart w:id="17" w:name="_BPDCD_16"/>
            <w:r w:rsidRPr="00055DAC">
              <w:rPr>
                <w:rFonts w:ascii="Arial" w:hAnsi="Arial" w:cs="Arial"/>
              </w:rPr>
              <w:t xml:space="preserve">the </w:t>
            </w:r>
            <w:bookmarkEnd w:id="17"/>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6C65B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 xml:space="preserve">"Bilateral Embedded Licence </w:t>
            </w:r>
            <w:proofErr w:type="gramStart"/>
            <w:r w:rsidRPr="00055DAC">
              <w:rPr>
                <w:rFonts w:ascii="Arial" w:hAnsi="Arial" w:cs="Arial"/>
                <w:b/>
                <w:bCs/>
              </w:rPr>
              <w:t>exemptable</w:t>
            </w:r>
            <w:proofErr w:type="gramEnd"/>
            <w:r w:rsidRPr="00055DAC">
              <w:rPr>
                <w:rFonts w:ascii="Arial" w:hAnsi="Arial" w:cs="Arial"/>
                <w:b/>
                <w:bCs/>
              </w:rPr>
              <w:t xml:space="preserv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Embedded Exemptable Large Power Station</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 xml:space="preserve">Paragraph 5.3.1(b) (i)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xml:space="preserve">, Scottish Hydro Electric plc, and Scottish Power </w:t>
            </w:r>
            <w:proofErr w:type="gramStart"/>
            <w:r w:rsidRPr="00055DAC">
              <w:rPr>
                <w:rFonts w:ascii="Arial" w:hAnsi="Arial" w:cs="Arial"/>
              </w:rPr>
              <w:t>plc;</w:t>
            </w:r>
            <w:proofErr w:type="gramEnd"/>
          </w:p>
        </w:tc>
      </w:tr>
      <w:tr w:rsidR="004D5A11" w:rsidRPr="00055DAC" w14:paraId="3E8B6CEF" w14:textId="77777777" w:rsidTr="006C65B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w:t>
            </w:r>
            <w:proofErr w:type="gramStart"/>
            <w:r w:rsidRPr="00055DAC">
              <w:rPr>
                <w:rFonts w:ascii="Arial" w:hAnsi="Arial" w:cs="Arial"/>
                <w:b/>
              </w:rPr>
              <w:t>Business Person</w:t>
            </w:r>
            <w:proofErr w:type="gramEnd"/>
            <w:r w:rsidRPr="00055DAC">
              <w:rPr>
                <w:rFonts w:ascii="Arial" w:hAnsi="Arial" w:cs="Arial"/>
                <w:b/>
              </w:rPr>
              <w:t xml:space="preserve">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4D5A11" w:rsidRPr="00055DAC" w14:paraId="09DBC4CD" w14:textId="77777777" w:rsidTr="006C65B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rPr>
              <w:t>;</w:t>
            </w:r>
            <w:proofErr w:type="gramEnd"/>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 xml:space="preserve">User Commitment </w:t>
            </w:r>
            <w:proofErr w:type="gramStart"/>
            <w:r w:rsidRPr="00055DAC">
              <w:rPr>
                <w:rFonts w:ascii="Arial" w:hAnsi="Arial" w:cs="Arial"/>
                <w:b/>
                <w:szCs w:val="22"/>
              </w:rPr>
              <w:t>Methodology</w:t>
            </w:r>
            <w:r w:rsidRPr="00055DAC">
              <w:rPr>
                <w:rFonts w:ascii="Arial" w:hAnsi="Arial" w:cs="Arial"/>
                <w:szCs w:val="22"/>
              </w:rPr>
              <w:t>;</w:t>
            </w:r>
            <w:proofErr w:type="gramEnd"/>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proofErr w:type="gramStart"/>
            <w:r w:rsidRPr="00055DAC">
              <w:rPr>
                <w:rFonts w:ascii="Arial" w:hAnsi="Arial" w:cs="Arial"/>
                <w:b/>
              </w:rPr>
              <w:t>Methodology</w:t>
            </w:r>
            <w:r w:rsidRPr="00055DAC">
              <w:rPr>
                <w:rFonts w:ascii="Arial" w:hAnsi="Arial" w:cs="Arial"/>
              </w:rPr>
              <w:t>;</w:t>
            </w:r>
            <w:proofErr w:type="gramEnd"/>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Cancellation Charge Secured </w:t>
            </w:r>
            <w:proofErr w:type="gramStart"/>
            <w:r w:rsidRPr="00055DAC">
              <w:rPr>
                <w:rFonts w:ascii="Arial" w:hAnsi="Arial" w:cs="Arial"/>
                <w:b/>
                <w:szCs w:val="22"/>
              </w:rPr>
              <w:t>Amount  Statement</w:t>
            </w:r>
            <w:proofErr w:type="gramEnd"/>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proofErr w:type="gramStart"/>
            <w:r w:rsidRPr="00055DAC">
              <w:rPr>
                <w:rFonts w:ascii="Arial" w:hAnsi="Arial" w:cs="Arial"/>
                <w:b/>
                <w:szCs w:val="22"/>
              </w:rPr>
              <w:t>CUSC</w:t>
            </w:r>
            <w:r w:rsidRPr="00055DAC">
              <w:rPr>
                <w:rFonts w:ascii="Arial" w:hAnsi="Arial" w:cs="Arial"/>
                <w:szCs w:val="22"/>
              </w:rPr>
              <w:t>;</w:t>
            </w:r>
            <w:proofErr w:type="gramEnd"/>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proofErr w:type="gramStart"/>
            <w:r w:rsidRPr="00055DAC">
              <w:rPr>
                <w:rFonts w:ascii="Arial" w:hAnsi="Arial" w:cs="Arial"/>
                <w:b/>
                <w:szCs w:val="22"/>
              </w:rPr>
              <w:t>CUSC</w:t>
            </w:r>
            <w:r w:rsidRPr="00055DAC">
              <w:rPr>
                <w:rFonts w:ascii="Arial" w:hAnsi="Arial" w:cs="Arial"/>
                <w:szCs w:val="22"/>
              </w:rPr>
              <w:t>;</w:t>
            </w:r>
            <w:proofErr w:type="gramEnd"/>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18" w:name="_BPDCI_20"/>
            <w:r w:rsidRPr="00055DAC">
              <w:rPr>
                <w:rFonts w:ascii="Arial Bold" w:hAnsi="Arial Bold" w:cs="Arial"/>
                <w:b/>
                <w:bCs/>
              </w:rPr>
              <w:t>"</w:t>
            </w:r>
            <w:bookmarkEnd w:id="18"/>
            <w:r w:rsidRPr="00055DAC">
              <w:rPr>
                <w:rFonts w:ascii="Arial Bold" w:hAnsi="Arial Bold" w:cs="Arial"/>
                <w:b/>
              </w:rPr>
              <w:t>CAP 179 Implementation Date</w:t>
            </w:r>
            <w:bookmarkStart w:id="19" w:name="_BPDCD_21"/>
            <w:r w:rsidRPr="00055DAC">
              <w:rPr>
                <w:rFonts w:ascii="Arial Bold" w:hAnsi="Arial Bold" w:cs="Arial"/>
                <w:b/>
                <w:bCs/>
              </w:rPr>
              <w:t>"</w:t>
            </w:r>
            <w:r w:rsidRPr="00055DAC">
              <w:rPr>
                <w:rFonts w:ascii="Arial Bold" w:hAnsi="Arial Bold" w:cs="Arial"/>
                <w:b/>
              </w:rPr>
              <w:t xml:space="preserve"> </w:t>
            </w:r>
            <w:bookmarkEnd w:id="19"/>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4.2A.4(a)(i);</w:t>
            </w:r>
          </w:p>
        </w:tc>
      </w:tr>
      <w:tr w:rsidR="00A47926" w:rsidRPr="00055DAC" w14:paraId="15ACB2C8" w14:textId="77777777" w:rsidTr="006C65B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20" w:name="_DV_C120"/>
            <w:r w:rsidRPr="00055DAC">
              <w:rPr>
                <w:rStyle w:val="DeltaViewInsertion"/>
                <w:rFonts w:ascii="Arial" w:hAnsi="Arial" w:cs="Arial"/>
                <w:b/>
                <w:bCs/>
                <w:color w:val="000000"/>
                <w:w w:val="0"/>
                <w:u w:val="none"/>
              </w:rPr>
              <w:t>"Category 1 Intertripping Scheme"</w:t>
            </w:r>
            <w:bookmarkEnd w:id="20"/>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21"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21"/>
          </w:p>
        </w:tc>
      </w:tr>
      <w:tr w:rsidR="004D5A11" w:rsidRPr="00055DAC" w14:paraId="4A0AC05B" w14:textId="77777777" w:rsidTr="006C65B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22" w:name="_DV_C122"/>
            <w:r w:rsidRPr="00055DAC">
              <w:rPr>
                <w:rStyle w:val="DeltaViewInsertion"/>
                <w:rFonts w:ascii="Arial" w:hAnsi="Arial" w:cs="Arial"/>
                <w:b/>
                <w:bCs/>
                <w:color w:val="000000"/>
                <w:w w:val="0"/>
                <w:u w:val="none"/>
              </w:rPr>
              <w:t>"Category 2 Intertripping Scheme"</w:t>
            </w:r>
            <w:bookmarkEnd w:id="22"/>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23" w:name="_DV_C127"/>
            <w:r w:rsidRPr="00055DAC">
              <w:rPr>
                <w:rStyle w:val="DeltaViewInsertion"/>
                <w:rFonts w:ascii="Arial" w:hAnsi="Arial" w:cs="Arial"/>
                <w:b/>
                <w:bCs/>
                <w:color w:val="000000"/>
                <w:w w:val="0"/>
                <w:u w:val="none"/>
              </w:rPr>
              <w:t>"Category 3 Intertripping Scheme"</w:t>
            </w:r>
            <w:bookmarkEnd w:id="23"/>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24" w:name="_DV_C129"/>
            <w:r w:rsidRPr="00055DAC">
              <w:rPr>
                <w:rStyle w:val="DeltaViewInsertion"/>
                <w:rFonts w:ascii="Arial" w:hAnsi="Arial" w:cs="Arial"/>
                <w:b/>
                <w:bCs/>
                <w:color w:val="000000"/>
                <w:w w:val="0"/>
                <w:u w:val="none"/>
              </w:rPr>
              <w:t>"Category 4 Intertripping Scheme"</w:t>
            </w:r>
            <w:bookmarkEnd w:id="24"/>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 xml:space="preserve">“CfD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r w:rsidRPr="00055DAC">
              <w:rPr>
                <w:rFonts w:ascii="Arial" w:hAnsi="Arial" w:cs="Arial"/>
                <w:b/>
                <w:bCs/>
                <w:lang w:val="en-US"/>
              </w:rPr>
              <w:t>CfD Counterparty</w:t>
            </w:r>
            <w:r w:rsidRPr="00055DAC">
              <w:rPr>
                <w:rFonts w:ascii="Arial" w:hAnsi="Arial" w:cs="Arial"/>
                <w:lang w:val="en-US"/>
              </w:rPr>
              <w:t xml:space="preserve"> and any </w:t>
            </w:r>
            <w:r w:rsidRPr="00055DAC">
              <w:rPr>
                <w:rFonts w:ascii="Arial" w:hAnsi="Arial" w:cs="Arial"/>
                <w:b/>
                <w:bCs/>
                <w:lang w:val="en-US"/>
              </w:rPr>
              <w:t>CfD Settlement Services Provider</w:t>
            </w:r>
            <w:r w:rsidRPr="00055DAC">
              <w:rPr>
                <w:rFonts w:ascii="Arial" w:hAnsi="Arial" w:cs="Arial"/>
                <w:lang w:val="en-US"/>
              </w:rPr>
              <w:t>;</w:t>
            </w:r>
          </w:p>
        </w:tc>
      </w:tr>
      <w:tr w:rsidR="00075E76" w:rsidRPr="00055DAC" w14:paraId="37832DDE" w14:textId="77777777" w:rsidTr="006C65B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“CfD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“CfD counterparty” under section 7(1) of the Energy Act 2013;</w:t>
            </w:r>
          </w:p>
        </w:tc>
      </w:tr>
      <w:tr w:rsidR="007E2499" w:rsidRPr="00055DAC" w14:paraId="2B977C07" w14:textId="77777777" w:rsidTr="006C65B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“CfD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06C65B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“CfD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r w:rsidRPr="00055DAC">
              <w:rPr>
                <w:rFonts w:ascii="Arial Bold" w:hAnsi="Arial Bold" w:cs="Arial"/>
                <w:b/>
              </w:rPr>
              <w:t>CfD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6C65B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tcPr>
          <w:p w14:paraId="32BE21B8" w14:textId="2A7BADE6" w:rsidR="004D5A11" w:rsidRPr="00055DAC" w:rsidRDefault="004D5A11" w:rsidP="00055DAC">
            <w:pPr>
              <w:rPr>
                <w:rFonts w:ascii="Arial" w:hAnsi="Arial" w:cs="Arial"/>
                <w:b/>
              </w:rPr>
            </w:pPr>
            <w:bookmarkStart w:id="25" w:name="_DV_C131"/>
            <w:r w:rsidRPr="00055DAC">
              <w:rPr>
                <w:rFonts w:ascii="Arial" w:hAnsi="Arial" w:cs="Arial"/>
                <w:b/>
              </w:rPr>
              <w:t>"Circuit Breaker"</w:t>
            </w:r>
            <w:bookmarkEnd w:id="25"/>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 xml:space="preserve">a mechanical switching device, capable of making, carrying and breaking currents under normal circuit conditions </w:t>
            </w:r>
            <w:proofErr w:type="gramStart"/>
            <w:r w:rsidRPr="00055DAC">
              <w:rPr>
                <w:rFonts w:ascii="Arial" w:hAnsi="Arial" w:cs="Arial"/>
                <w:color w:val="000000"/>
                <w:w w:val="0"/>
              </w:rPr>
              <w:t>and also</w:t>
            </w:r>
            <w:proofErr w:type="gramEnd"/>
            <w:r w:rsidRPr="00055DAC">
              <w:rPr>
                <w:rFonts w:ascii="Arial" w:hAnsi="Arial" w:cs="Arial"/>
                <w:color w:val="000000"/>
                <w:w w:val="0"/>
              </w:rPr>
              <w:t xml:space="preserve"> of making, carrying for a specified time and breaking currents under specified abnormal circuit conditions, such as those of short circuit</w:t>
            </w:r>
            <w:bookmarkStart w:id="26" w:name="_BPDCD_22"/>
            <w:r w:rsidRPr="00055DAC">
              <w:rPr>
                <w:rFonts w:ascii="Arial" w:hAnsi="Arial" w:cs="Arial"/>
                <w:color w:val="0000FF"/>
                <w:w w:val="0"/>
                <w:u w:val="double"/>
              </w:rPr>
              <w:t>;</w:t>
            </w:r>
            <w:bookmarkEnd w:id="26"/>
          </w:p>
        </w:tc>
      </w:tr>
      <w:tr w:rsidR="004D5A11" w:rsidRPr="00055DAC" w14:paraId="2431FE17" w14:textId="77777777" w:rsidTr="006C65B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6C65B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6C65B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tcPr>
          <w:p w14:paraId="59685E3A" w14:textId="5B2DF971" w:rsidR="007D5099" w:rsidRPr="00D56A98" w:rsidRDefault="004D1EF7" w:rsidP="00055DAC">
            <w:pPr>
              <w:pStyle w:val="BodyText"/>
              <w:rPr>
                <w:rFonts w:ascii="Arial" w:hAnsi="Arial" w:cs="Arial"/>
                <w:b/>
                <w:bCs/>
                <w:szCs w:val="22"/>
              </w:rPr>
            </w:pPr>
            <w:r w:rsidRPr="00D56A98">
              <w:rPr>
                <w:rFonts w:ascii="Arial" w:hAnsi="Arial"/>
                <w:b/>
                <w:bCs/>
                <w:szCs w:val="22"/>
              </w:rPr>
              <w:t>“CMP434”</w:t>
            </w:r>
          </w:p>
        </w:tc>
        <w:tc>
          <w:tcPr>
            <w:tcW w:w="6657" w:type="dxa"/>
            <w:gridSpan w:val="2"/>
          </w:tcPr>
          <w:p w14:paraId="13F3BE8D" w14:textId="3BBD288A" w:rsidR="007D5099" w:rsidRPr="00D56A98" w:rsidRDefault="007D22C9" w:rsidP="00055DAC">
            <w:pPr>
              <w:pStyle w:val="BodyText"/>
              <w:jc w:val="both"/>
              <w:rPr>
                <w:rFonts w:ascii="Arial" w:hAnsi="Arial" w:cs="Arial"/>
              </w:rPr>
            </w:pPr>
            <w:r w:rsidRPr="00D56A98">
              <w:rPr>
                <w:rFonts w:ascii="Arial" w:hAnsi="Arial"/>
                <w:b/>
                <w:bCs/>
                <w:sz w:val="24"/>
              </w:rPr>
              <w:t>CUSC Modification Proposal</w:t>
            </w:r>
            <w:r w:rsidRPr="00D56A98">
              <w:rPr>
                <w:rFonts w:ascii="Arial" w:hAnsi="Arial"/>
                <w:sz w:val="24"/>
              </w:rPr>
              <w:t xml:space="preserve"> 434: Implementing Connections Reform;</w:t>
            </w:r>
          </w:p>
        </w:tc>
      </w:tr>
      <w:tr w:rsidR="006A6EB0" w:rsidRPr="00055DAC" w14:paraId="6F54B5B2" w14:textId="77777777" w:rsidTr="006C65B2">
        <w:tc>
          <w:tcPr>
            <w:tcW w:w="2695" w:type="dxa"/>
          </w:tcPr>
          <w:p w14:paraId="206B0607" w14:textId="77DA744B" w:rsidR="006A6EB0" w:rsidRPr="00D56A98" w:rsidRDefault="006A6EB0" w:rsidP="00055DAC">
            <w:pPr>
              <w:pStyle w:val="BodyText"/>
              <w:rPr>
                <w:rFonts w:ascii="Arial" w:hAnsi="Arial" w:cs="Arial"/>
                <w:b/>
                <w:bCs/>
                <w:szCs w:val="22"/>
              </w:rPr>
            </w:pPr>
            <w:r w:rsidRPr="00D56A98">
              <w:rPr>
                <w:rFonts w:ascii="Arial" w:hAnsi="Arial" w:cs="Arial"/>
                <w:b/>
                <w:bCs/>
                <w:szCs w:val="22"/>
              </w:rPr>
              <w:t>“CMP434 Implementation Date"</w:t>
            </w:r>
          </w:p>
        </w:tc>
        <w:tc>
          <w:tcPr>
            <w:tcW w:w="6657" w:type="dxa"/>
            <w:gridSpan w:val="2"/>
          </w:tcPr>
          <w:p w14:paraId="44D30ADE" w14:textId="12AC51B7" w:rsidR="006A6EB0" w:rsidRPr="00D56A98" w:rsidRDefault="006A6EB0" w:rsidP="00055DAC">
            <w:pPr>
              <w:pStyle w:val="BodyText"/>
              <w:jc w:val="both"/>
              <w:rPr>
                <w:rFonts w:ascii="Arial" w:hAnsi="Arial" w:cs="Arial"/>
              </w:rPr>
            </w:pPr>
            <w:r w:rsidRPr="00D56A98">
              <w:rPr>
                <w:rFonts w:ascii="Arial" w:eastAsiaTheme="minorHAnsi" w:hAnsi="Arial" w:cs="Arial"/>
                <w:sz w:val="24"/>
              </w:rPr>
              <w:t xml:space="preserve">shall mean the date specified as the </w:t>
            </w:r>
            <w:r w:rsidRPr="00D56A98">
              <w:rPr>
                <w:rFonts w:ascii="Arial" w:eastAsiaTheme="minorHAnsi" w:hAnsi="Arial" w:cs="Arial"/>
                <w:b/>
                <w:bCs/>
                <w:sz w:val="24"/>
              </w:rPr>
              <w:t>Implementation Date</w:t>
            </w:r>
            <w:r w:rsidRPr="00D56A98">
              <w:rPr>
                <w:rFonts w:ascii="Arial" w:eastAsiaTheme="minorHAnsi" w:hAnsi="Arial" w:cs="Arial"/>
                <w:sz w:val="24"/>
              </w:rPr>
              <w:t xml:space="preserve"> for </w:t>
            </w:r>
            <w:r w:rsidRPr="00D56A98">
              <w:rPr>
                <w:rFonts w:ascii="Arial" w:eastAsiaTheme="minorHAnsi" w:hAnsi="Arial" w:cs="Arial"/>
                <w:b/>
                <w:bCs/>
                <w:sz w:val="24"/>
              </w:rPr>
              <w:t>CMP434</w:t>
            </w:r>
            <w:r w:rsidRPr="00D56A98">
              <w:rPr>
                <w:rFonts w:ascii="Arial" w:eastAsiaTheme="minorHAnsi" w:hAnsi="Arial" w:cs="Arial"/>
                <w:sz w:val="24"/>
              </w:rPr>
              <w:t xml:space="preserve"> in the direction issued by the </w:t>
            </w:r>
            <w:r w:rsidRPr="00D56A98">
              <w:rPr>
                <w:rFonts w:ascii="Arial" w:eastAsiaTheme="minorHAnsi" w:hAnsi="Arial" w:cs="Arial"/>
                <w:b/>
                <w:bCs/>
                <w:sz w:val="24"/>
              </w:rPr>
              <w:t>Authority</w:t>
            </w:r>
            <w:r w:rsidRPr="00D56A98">
              <w:rPr>
                <w:rFonts w:ascii="Arial" w:eastAsiaTheme="minorHAnsi" w:hAnsi="Arial" w:cs="Arial"/>
                <w:sz w:val="24"/>
              </w:rPr>
              <w:t xml:space="preserve"> approving </w:t>
            </w:r>
            <w:r w:rsidRPr="00D56A98">
              <w:rPr>
                <w:rFonts w:ascii="Arial" w:eastAsiaTheme="minorHAnsi" w:hAnsi="Arial" w:cs="Arial"/>
                <w:b/>
                <w:bCs/>
                <w:sz w:val="24"/>
              </w:rPr>
              <w:t>CMP434</w:t>
            </w:r>
            <w:r w:rsidRPr="00D56A98">
              <w:rPr>
                <w:rFonts w:ascii="Arial" w:eastAsiaTheme="minorHAnsi" w:hAnsi="Arial" w:cs="Arial"/>
                <w:sz w:val="24"/>
              </w:rPr>
              <w:t>;</w:t>
            </w:r>
          </w:p>
        </w:tc>
      </w:tr>
      <w:tr w:rsidR="00390E49" w:rsidRPr="00055DAC" w14:paraId="3A63CF88" w14:textId="77777777" w:rsidTr="006C65B2">
        <w:tc>
          <w:tcPr>
            <w:tcW w:w="2695" w:type="dxa"/>
          </w:tcPr>
          <w:p w14:paraId="3AD53D65" w14:textId="611B0FF3" w:rsidR="00390E49" w:rsidRPr="00D56A98" w:rsidRDefault="00390E49" w:rsidP="00055DAC">
            <w:pPr>
              <w:pStyle w:val="BodyText"/>
              <w:rPr>
                <w:rFonts w:ascii="Arial" w:hAnsi="Arial" w:cs="Arial"/>
                <w:b/>
              </w:rPr>
            </w:pPr>
            <w:r w:rsidRPr="00D56A98">
              <w:rPr>
                <w:rFonts w:ascii="Arial" w:hAnsi="Arial" w:cs="Arial"/>
                <w:b/>
                <w:szCs w:val="22"/>
              </w:rPr>
              <w:t>"</w:t>
            </w:r>
            <w:r w:rsidRPr="00D56A98">
              <w:rPr>
                <w:rFonts w:ascii="Arial" w:hAnsi="Arial"/>
                <w:b/>
                <w:szCs w:val="22"/>
              </w:rPr>
              <w:t>CMP434 Gate 1 Agreement”</w:t>
            </w:r>
          </w:p>
        </w:tc>
        <w:tc>
          <w:tcPr>
            <w:tcW w:w="6657" w:type="dxa"/>
            <w:gridSpan w:val="2"/>
          </w:tcPr>
          <w:p w14:paraId="21A10C5B" w14:textId="663FC221"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1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49183A51" w14:textId="77777777" w:rsidTr="006C65B2">
        <w:tc>
          <w:tcPr>
            <w:tcW w:w="2695" w:type="dxa"/>
          </w:tcPr>
          <w:p w14:paraId="25131BF9" w14:textId="3707588F" w:rsidR="00390E49" w:rsidRPr="00D56A98" w:rsidRDefault="00390E49" w:rsidP="00055DAC">
            <w:pPr>
              <w:pStyle w:val="BodyText"/>
              <w:rPr>
                <w:rFonts w:ascii="Arial" w:hAnsi="Arial" w:cs="Arial"/>
                <w:b/>
              </w:rPr>
            </w:pPr>
            <w:r w:rsidRPr="00D56A98">
              <w:rPr>
                <w:rFonts w:ascii="Arial" w:hAnsi="Arial"/>
                <w:b/>
                <w:szCs w:val="22"/>
              </w:rPr>
              <w:t>“CMP434 Gate 2 Agreement”</w:t>
            </w:r>
          </w:p>
        </w:tc>
        <w:tc>
          <w:tcPr>
            <w:tcW w:w="6657" w:type="dxa"/>
            <w:gridSpan w:val="2"/>
          </w:tcPr>
          <w:p w14:paraId="6924F001" w14:textId="2FDD475B"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2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364097B2" w14:textId="77777777" w:rsidTr="006C65B2">
        <w:tc>
          <w:tcPr>
            <w:tcW w:w="2695" w:type="dxa"/>
          </w:tcPr>
          <w:p w14:paraId="494FC6A4" w14:textId="57074CFE" w:rsidR="00390E49" w:rsidRPr="00D56A98" w:rsidRDefault="00390E49" w:rsidP="00055DAC">
            <w:pPr>
              <w:pStyle w:val="BodyText"/>
              <w:rPr>
                <w:rFonts w:ascii="Arial" w:hAnsi="Arial" w:cs="Arial"/>
                <w:b/>
              </w:rPr>
            </w:pPr>
            <w:r w:rsidRPr="00D56A98">
              <w:rPr>
                <w:rFonts w:ascii="Arial" w:hAnsi="Arial" w:cs="Arial"/>
                <w:b/>
                <w:szCs w:val="22"/>
              </w:rPr>
              <w:t>“CMP435”</w:t>
            </w:r>
          </w:p>
        </w:tc>
        <w:tc>
          <w:tcPr>
            <w:tcW w:w="6657" w:type="dxa"/>
            <w:gridSpan w:val="2"/>
          </w:tcPr>
          <w:p w14:paraId="148465C3" w14:textId="4E218B6F" w:rsidR="00390E49" w:rsidRPr="00D56A98" w:rsidRDefault="00390E49" w:rsidP="00055DAC">
            <w:pPr>
              <w:pStyle w:val="BodyText"/>
              <w:jc w:val="both"/>
              <w:rPr>
                <w:rFonts w:ascii="Arial" w:hAnsi="Arial" w:cs="Arial"/>
              </w:rPr>
            </w:pPr>
            <w:r w:rsidRPr="00D56A98">
              <w:rPr>
                <w:rFonts w:ascii="Arial" w:hAnsi="Arial"/>
                <w:b/>
                <w:szCs w:val="22"/>
              </w:rPr>
              <w:t>CUSC Modification Proposal</w:t>
            </w:r>
            <w:r w:rsidRPr="00D56A98">
              <w:rPr>
                <w:rFonts w:ascii="Arial" w:hAnsi="Arial"/>
                <w:szCs w:val="22"/>
              </w:rPr>
              <w:t xml:space="preserve"> 435: Application of </w:t>
            </w:r>
            <w:r w:rsidRPr="00D56A98">
              <w:rPr>
                <w:rFonts w:ascii="Arial" w:hAnsi="Arial"/>
                <w:b/>
                <w:szCs w:val="22"/>
              </w:rPr>
              <w:t>Gate 2 Criteria</w:t>
            </w:r>
            <w:r w:rsidRPr="00D56A98">
              <w:rPr>
                <w:rFonts w:ascii="Arial" w:hAnsi="Arial"/>
                <w:szCs w:val="22"/>
              </w:rPr>
              <w:t xml:space="preserve"> to existing contracted background;</w:t>
            </w:r>
          </w:p>
        </w:tc>
      </w:tr>
      <w:tr w:rsidR="00390E49" w:rsidRPr="00055DAC" w14:paraId="545BA4BF" w14:textId="77777777" w:rsidTr="006C65B2">
        <w:tc>
          <w:tcPr>
            <w:tcW w:w="2695" w:type="dxa"/>
          </w:tcPr>
          <w:p w14:paraId="39641A8B" w14:textId="77EEEF06" w:rsidR="00390E49" w:rsidRPr="00D56A98" w:rsidRDefault="00390E49" w:rsidP="00055DAC">
            <w:pPr>
              <w:pStyle w:val="BodyText"/>
              <w:rPr>
                <w:rFonts w:ascii="Arial" w:hAnsi="Arial" w:cs="Arial"/>
                <w:b/>
              </w:rPr>
            </w:pPr>
            <w:r w:rsidRPr="00D56A98">
              <w:rPr>
                <w:rFonts w:ascii="Arial" w:hAnsi="Arial" w:cs="Arial"/>
                <w:b/>
                <w:szCs w:val="22"/>
              </w:rPr>
              <w:t>“CMP435 Implementation Date"</w:t>
            </w:r>
          </w:p>
        </w:tc>
        <w:tc>
          <w:tcPr>
            <w:tcW w:w="6657" w:type="dxa"/>
            <w:gridSpan w:val="2"/>
          </w:tcPr>
          <w:p w14:paraId="505B29B3" w14:textId="2454A0E2" w:rsidR="00390E49" w:rsidRPr="00D56A98" w:rsidRDefault="00390E49" w:rsidP="00055DAC">
            <w:pPr>
              <w:pStyle w:val="BodyText"/>
              <w:jc w:val="both"/>
              <w:rPr>
                <w:rFonts w:ascii="Arial" w:hAnsi="Arial" w:cs="Arial"/>
              </w:rPr>
            </w:pPr>
            <w:r w:rsidRPr="00D56A98">
              <w:rPr>
                <w:rFonts w:ascii="Arial" w:hAnsi="Arial" w:cs="Arial"/>
                <w:szCs w:val="22"/>
              </w:rPr>
              <w:t xml:space="preserve">the date specified as the </w:t>
            </w:r>
            <w:r w:rsidRPr="00D56A98">
              <w:rPr>
                <w:rFonts w:ascii="Arial" w:hAnsi="Arial" w:cs="Arial"/>
                <w:b/>
                <w:szCs w:val="22"/>
              </w:rPr>
              <w:t xml:space="preserve">Implementation Date </w:t>
            </w:r>
            <w:r w:rsidRPr="00D56A98">
              <w:rPr>
                <w:rFonts w:ascii="Arial" w:hAnsi="Arial" w:cs="Arial"/>
                <w:szCs w:val="22"/>
              </w:rPr>
              <w:t xml:space="preserve">for </w:t>
            </w:r>
            <w:r w:rsidRPr="00D56A98">
              <w:rPr>
                <w:rFonts w:ascii="Arial" w:hAnsi="Arial" w:cs="Arial"/>
                <w:b/>
                <w:szCs w:val="22"/>
              </w:rPr>
              <w:t>CMP435</w:t>
            </w:r>
            <w:r w:rsidRPr="00D56A98">
              <w:rPr>
                <w:rFonts w:ascii="Arial" w:hAnsi="Arial" w:cs="Arial"/>
                <w:szCs w:val="22"/>
              </w:rPr>
              <w:t xml:space="preserve"> in the direction issued by the Authority approving </w:t>
            </w:r>
            <w:r w:rsidRPr="00D56A98">
              <w:rPr>
                <w:rFonts w:ascii="Arial" w:hAnsi="Arial" w:cs="Arial"/>
                <w:b/>
                <w:szCs w:val="22"/>
              </w:rPr>
              <w:t>CMP435</w:t>
            </w:r>
            <w:r w:rsidRPr="00D56A98">
              <w:rPr>
                <w:rFonts w:ascii="Arial" w:hAnsi="Arial" w:cs="Arial"/>
                <w:szCs w:val="22"/>
              </w:rPr>
              <w:t>;</w:t>
            </w:r>
          </w:p>
        </w:tc>
      </w:tr>
      <w:tr w:rsidR="004D5A11" w:rsidRPr="00055DAC" w14:paraId="3E226671" w14:textId="77777777" w:rsidTr="006C65B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 xml:space="preserve">has </w:t>
            </w:r>
            <w:proofErr w:type="gramStart"/>
            <w:r w:rsidRPr="00055DAC">
              <w:rPr>
                <w:rFonts w:ascii="Arial" w:hAnsi="Arial" w:cs="Arial"/>
                <w:lang w:val="en-US"/>
              </w:rPr>
              <w:t>entered into</w:t>
            </w:r>
            <w:proofErr w:type="gramEnd"/>
            <w:r w:rsidRPr="00055DAC">
              <w:rPr>
                <w:rFonts w:ascii="Arial" w:hAnsi="Arial" w:cs="Arial"/>
                <w:lang w:val="en-US"/>
              </w:rPr>
              <w:t xml:space="preserve">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w:t>
            </w:r>
            <w:proofErr w:type="gramStart"/>
            <w:r w:rsidRPr="00055DAC">
              <w:rPr>
                <w:rFonts w:ascii="Arial" w:hAnsi="Arial" w:cs="Arial"/>
              </w:rPr>
              <w:t>time;</w:t>
            </w:r>
            <w:proofErr w:type="gramEnd"/>
            <w:r w:rsidRPr="00055DAC">
              <w:rPr>
                <w:rFonts w:ascii="Arial" w:hAnsi="Arial" w:cs="Arial"/>
              </w:rPr>
              <w:t xml:space="preserv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 xml:space="preserve">recognised </w:t>
            </w:r>
            <w:proofErr w:type="gramStart"/>
            <w:r w:rsidRPr="00055DAC">
              <w:rPr>
                <w:rFonts w:ascii="Arial" w:hAnsi="Arial" w:cs="Arial"/>
              </w:rPr>
              <w:t>as  having</w:t>
            </w:r>
            <w:proofErr w:type="gramEnd"/>
            <w:r w:rsidRPr="00055DAC">
              <w:rPr>
                <w:rFonts w:ascii="Arial" w:hAnsi="Arial" w:cs="Arial"/>
              </w:rPr>
              <w:t xml:space="preserve">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w:t>
            </w:r>
            <w:proofErr w:type="gramStart"/>
            <w:r w:rsidRPr="00055DAC">
              <w:rPr>
                <w:rFonts w:ascii="Arial" w:hAnsi="Arial" w:cs="Arial"/>
              </w:rPr>
              <w:t xml:space="preserve">particular  </w:t>
            </w:r>
            <w:r w:rsidRPr="00055DAC">
              <w:rPr>
                <w:rFonts w:ascii="Arial" w:hAnsi="Arial" w:cs="Arial"/>
                <w:b/>
              </w:rPr>
              <w:t>User</w:t>
            </w:r>
            <w:proofErr w:type="gramEnd"/>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 xml:space="preserve">The </w:t>
            </w:r>
            <w:proofErr w:type="gramStart"/>
            <w:r w:rsidRPr="00055DAC">
              <w:rPr>
                <w:rFonts w:ascii="Arial" w:hAnsi="Arial" w:cs="Arial"/>
                <w:b/>
                <w:bCs/>
                <w:szCs w:val="22"/>
              </w:rPr>
              <w:t>Company</w:t>
            </w:r>
            <w:r w:rsidRPr="00055DAC">
              <w:rPr>
                <w:rFonts w:ascii="Arial" w:hAnsi="Arial" w:cs="Arial"/>
                <w:szCs w:val="22"/>
              </w:rPr>
              <w:t>;</w:t>
            </w:r>
            <w:proofErr w:type="gramEnd"/>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 xml:space="preserve">“Competitively </w:t>
            </w:r>
            <w:proofErr w:type="gramStart"/>
            <w:r w:rsidRPr="00055DAC">
              <w:rPr>
                <w:rFonts w:ascii="Arial" w:hAnsi="Arial" w:cs="Arial"/>
                <w:b/>
                <w:bCs/>
              </w:rPr>
              <w:t>Appointed  Transmission</w:t>
            </w:r>
            <w:proofErr w:type="gramEnd"/>
            <w:r w:rsidRPr="00055DAC">
              <w:rPr>
                <w:rFonts w:ascii="Arial" w:hAnsi="Arial" w:cs="Arial"/>
                <w:b/>
                <w:bCs/>
              </w:rPr>
              <w:t xml:space="preserve">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w:t>
            </w:r>
            <w:proofErr w:type="gramStart"/>
            <w:r w:rsidRPr="00055DAC">
              <w:rPr>
                <w:rFonts w:ascii="Arial" w:hAnsi="Arial" w:cs="Arial"/>
              </w:rPr>
              <w:t>on the basis of</w:t>
            </w:r>
            <w:proofErr w:type="gramEnd"/>
            <w:r w:rsidRPr="00055DAC">
              <w:rPr>
                <w:rFonts w:ascii="Arial" w:hAnsi="Arial" w:cs="Arial"/>
              </w:rPr>
              <w:t xml:space="preserve">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w:t>
            </w:r>
            <w:proofErr w:type="gramStart"/>
            <w:r w:rsidRPr="00055DAC">
              <w:rPr>
                <w:rFonts w:ascii="Arial" w:hAnsi="Arial" w:cs="Arial"/>
              </w:rPr>
              <w:t xml:space="preserve">the </w:t>
            </w:r>
            <w:r w:rsidRPr="00055DAC">
              <w:rPr>
                <w:rFonts w:ascii="Arial" w:hAnsi="Arial" w:cs="Arial"/>
                <w:b/>
                <w:bCs/>
              </w:rPr>
              <w:t xml:space="preserve"> ESO</w:t>
            </w:r>
            <w:proofErr w:type="gramEnd"/>
            <w:r w:rsidRPr="00055DAC">
              <w:rPr>
                <w:rFonts w:ascii="Arial" w:hAnsi="Arial" w:cs="Arial"/>
                <w:b/>
                <w:bCs/>
              </w:rPr>
              <w:t xml:space="preserve">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 xml:space="preserve">Wider Transmission Reinforcement </w:t>
            </w:r>
            <w:proofErr w:type="gramStart"/>
            <w:r w:rsidRPr="00055DAC">
              <w:rPr>
                <w:rFonts w:ascii="Arial" w:hAnsi="Arial" w:cs="Arial"/>
                <w:b/>
                <w:bCs/>
              </w:rPr>
              <w:t>Works</w:t>
            </w:r>
            <w:r w:rsidRPr="00055DAC">
              <w:rPr>
                <w:rFonts w:ascii="Arial" w:hAnsi="Arial" w:cs="Arial"/>
              </w:rPr>
              <w:t>;</w:t>
            </w:r>
            <w:proofErr w:type="gramEnd"/>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rPr>
              <w:t xml:space="preserve">  pursuant</w:t>
            </w:r>
            <w:proofErr w:type="gramEnd"/>
            <w:r w:rsidRPr="00055DAC">
              <w:rPr>
                <w:rFonts w:ascii="Arial" w:hAnsi="Arial" w:cs="Arial"/>
              </w:rPr>
              <w:t xml:space="preserve">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w:t>
            </w:r>
            <w:proofErr w:type="gramStart"/>
            <w:r w:rsidRPr="00055DAC">
              <w:rPr>
                <w:rFonts w:ascii="Arial" w:hAnsi="Arial" w:cs="Arial"/>
              </w:rPr>
              <w:t>licence;</w:t>
            </w:r>
            <w:proofErr w:type="gramEnd"/>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13.2.4;</w:t>
            </w:r>
            <w:proofErr w:type="gramEnd"/>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 xml:space="preserve">Connect and Manage </w:t>
            </w:r>
            <w:proofErr w:type="gramStart"/>
            <w:r w:rsidRPr="00055DAC">
              <w:rPr>
                <w:rFonts w:ascii="Arial" w:hAnsi="Arial"/>
                <w:b/>
              </w:rPr>
              <w:t>Derogation</w:t>
            </w:r>
            <w:r w:rsidRPr="00055DAC">
              <w:rPr>
                <w:rFonts w:ascii="Arial" w:hAnsi="Arial" w:cs="Arial"/>
              </w:rPr>
              <w:t>;</w:t>
            </w:r>
            <w:proofErr w:type="gramEnd"/>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 xml:space="preserve">means the date which the Secretary of State determines shall be the connect and manage implementation </w:t>
            </w:r>
            <w:proofErr w:type="gramStart"/>
            <w:r w:rsidRPr="00055DAC">
              <w:rPr>
                <w:rFonts w:ascii="Arial" w:hAnsi="Arial" w:cs="Arial"/>
              </w:rPr>
              <w:t>date;</w:t>
            </w:r>
            <w:proofErr w:type="gramEnd"/>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proofErr w:type="gramStart"/>
            <w:r w:rsidRPr="00055DAC">
              <w:rPr>
                <w:rFonts w:ascii="Arial" w:hAnsi="Arial" w:cs="Arial"/>
              </w:rPr>
              <w:t>means  a</w:t>
            </w:r>
            <w:proofErr w:type="gramEnd"/>
            <w:r w:rsidRPr="00055DAC">
              <w:rPr>
                <w:rFonts w:ascii="Arial" w:hAnsi="Arial" w:cs="Arial"/>
              </w:rPr>
              <w:t xml:space="preserve">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 xml:space="preserve">National Electricity Transmission </w:t>
            </w:r>
            <w:proofErr w:type="gramStart"/>
            <w:r w:rsidRPr="00055DAC">
              <w:rPr>
                <w:rFonts w:ascii="Arial" w:hAnsi="Arial" w:cs="Arial"/>
                <w:b/>
              </w:rPr>
              <w:t>System</w:t>
            </w:r>
            <w:proofErr w:type="gramEnd"/>
            <w:r w:rsidRPr="00055DAC">
              <w:rPr>
                <w:rFonts w:ascii="Arial" w:hAnsi="Arial" w:cs="Arial"/>
              </w:rPr>
              <w:t xml:space="preserve"> or which is </w:t>
            </w:r>
            <w:r w:rsidRPr="00055DAC">
              <w:rPr>
                <w:rFonts w:ascii="Arial" w:hAnsi="Arial" w:cs="Arial"/>
                <w:b/>
              </w:rPr>
              <w:t xml:space="preserve">Distributed </w:t>
            </w:r>
            <w:proofErr w:type="gramStart"/>
            <w:r w:rsidRPr="00055DAC">
              <w:rPr>
                <w:rFonts w:ascii="Arial" w:hAnsi="Arial" w:cs="Arial"/>
                <w:b/>
              </w:rPr>
              <w:t>Generation</w:t>
            </w:r>
            <w:r w:rsidRPr="00055DAC">
              <w:rPr>
                <w:rFonts w:ascii="Arial" w:hAnsi="Arial" w:cs="Arial"/>
              </w:rPr>
              <w:t>;</w:t>
            </w:r>
            <w:proofErr w:type="gramEnd"/>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 xml:space="preserve">Connect and Manage Implementation </w:t>
            </w:r>
            <w:proofErr w:type="gramStart"/>
            <w:r w:rsidRPr="00055DAC">
              <w:rPr>
                <w:rFonts w:ascii="Arial" w:hAnsi="Arial" w:cs="Arial"/>
                <w:b/>
              </w:rPr>
              <w:t>Date</w:t>
            </w:r>
            <w:bookmarkStart w:id="27" w:name="_BPDCD_23"/>
            <w:r w:rsidRPr="00055DAC">
              <w:rPr>
                <w:rFonts w:ascii="Arial" w:hAnsi="Arial" w:cs="Arial"/>
                <w:strike/>
                <w:color w:val="FF0000"/>
              </w:rPr>
              <w:t xml:space="preserve"> </w:t>
            </w:r>
            <w:bookmarkStart w:id="28" w:name="_BPDCI_24"/>
            <w:bookmarkEnd w:id="27"/>
            <w:r w:rsidRPr="00055DAC">
              <w:rPr>
                <w:rFonts w:ascii="Arial" w:hAnsi="Arial" w:cs="Arial"/>
                <w:color w:val="0000FF"/>
                <w:u w:val="double"/>
              </w:rPr>
              <w:t>;</w:t>
            </w:r>
            <w:proofErr w:type="gramEnd"/>
            <w:r w:rsidRPr="00055DAC">
              <w:rPr>
                <w:rFonts w:ascii="Arial" w:hAnsi="Arial" w:cs="Arial"/>
                <w:color w:val="0000FF"/>
                <w:u w:val="double"/>
              </w:rPr>
              <w:t xml:space="preserve"> </w:t>
            </w:r>
            <w:bookmarkEnd w:id="28"/>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29" w:name="_BPDCD_27"/>
            <w:r w:rsidRPr="00055DAC">
              <w:rPr>
                <w:rFonts w:ascii="Arial" w:hAnsi="Arial" w:cs="Arial"/>
              </w:rPr>
              <w:t>14</w:t>
            </w:r>
            <w:bookmarkEnd w:id="29"/>
            <w:r w:rsidRPr="00055DAC">
              <w:rPr>
                <w:rFonts w:ascii="Arial" w:hAnsi="Arial" w:cs="Arial"/>
              </w:rPr>
              <w:t>;</w:t>
            </w:r>
          </w:p>
        </w:tc>
      </w:tr>
      <w:tr w:rsidR="00A05030" w:rsidRPr="00055DAC" w14:paraId="482C9778" w14:textId="77777777" w:rsidTr="006C65B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A05030" w:rsidRPr="00055DAC" w14:paraId="759D746D" w14:textId="77777777" w:rsidTr="006C65B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w:t>
            </w:r>
            <w:proofErr w:type="gramStart"/>
            <w:r w:rsidRPr="00055DAC">
              <w:rPr>
                <w:rFonts w:ascii="Arial" w:hAnsi="Arial" w:cs="Arial"/>
              </w:rPr>
              <w:t>particular location</w:t>
            </w:r>
            <w:proofErr w:type="gramEnd"/>
            <w:r w:rsidRPr="00055DAC">
              <w:rPr>
                <w:rFonts w:ascii="Arial" w:hAnsi="Arial" w:cs="Arial"/>
              </w:rPr>
              <w:t xml:space="preserve">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tcPr>
          <w:p w14:paraId="6ACF1229" w14:textId="77777777" w:rsidR="00A05030" w:rsidRDefault="00A05030" w:rsidP="00055DAC">
            <w:pPr>
              <w:pStyle w:val="BodyText"/>
              <w:rPr>
                <w:rFonts w:ascii="Arial" w:hAnsi="Arial" w:cs="Arial"/>
                <w:b/>
                <w:bCs/>
              </w:rPr>
            </w:pPr>
            <w:r w:rsidRPr="00055DAC">
              <w:rPr>
                <w:rFonts w:ascii="Arial" w:hAnsi="Arial" w:cs="Arial"/>
                <w:b/>
                <w:bCs/>
              </w:rPr>
              <w:t>"Connection Site Demand Capability"</w:t>
            </w:r>
          </w:p>
          <w:p w14:paraId="752DA1B4" w14:textId="77777777" w:rsidR="00CD075A" w:rsidRDefault="00CD075A" w:rsidP="00055DAC">
            <w:pPr>
              <w:pStyle w:val="BodyText"/>
              <w:rPr>
                <w:rFonts w:ascii="Arial" w:hAnsi="Arial" w:cs="Arial"/>
                <w:b/>
                <w:bCs/>
              </w:rPr>
            </w:pPr>
          </w:p>
          <w:p w14:paraId="1DC6EA09" w14:textId="77777777" w:rsidR="00CD075A" w:rsidRDefault="00CD075A" w:rsidP="00055DAC">
            <w:pPr>
              <w:pStyle w:val="BodyText"/>
              <w:rPr>
                <w:rFonts w:ascii="Arial" w:hAnsi="Arial" w:cs="Arial"/>
                <w:b/>
                <w:bCs/>
              </w:rPr>
            </w:pPr>
          </w:p>
          <w:p w14:paraId="5218D835" w14:textId="44151B4F" w:rsidR="00CD075A" w:rsidRPr="00055DAC" w:rsidRDefault="00CD075A" w:rsidP="00055DAC">
            <w:pPr>
              <w:pStyle w:val="BodyText"/>
              <w:rPr>
                <w:rFonts w:ascii="Arial" w:hAnsi="Arial" w:cs="Arial"/>
                <w:b/>
                <w:bCs/>
              </w:rPr>
            </w:pPr>
            <w:r w:rsidRPr="00F8664A">
              <w:rPr>
                <w:rFonts w:ascii="Arial" w:hAnsi="Arial" w:cs="Arial"/>
                <w:b/>
                <w:bCs/>
                <w:szCs w:val="22"/>
              </w:rPr>
              <w:t>“Connections Network Design Methodology”</w:t>
            </w:r>
          </w:p>
        </w:tc>
        <w:tc>
          <w:tcPr>
            <w:tcW w:w="6657" w:type="dxa"/>
            <w:gridSpan w:val="2"/>
          </w:tcPr>
          <w:p w14:paraId="632934BB" w14:textId="77777777" w:rsidR="00A05030" w:rsidRDefault="00A05030" w:rsidP="00055DAC">
            <w:pPr>
              <w:pStyle w:val="BodyText"/>
              <w:jc w:val="both"/>
              <w:rPr>
                <w:rFonts w:ascii="Arial" w:hAnsi="Arial" w:cs="Arial"/>
                <w:b/>
                <w:bCs/>
              </w:rPr>
            </w:pPr>
            <w:r w:rsidRPr="00055DAC">
              <w:rPr>
                <w:rFonts w:ascii="Arial" w:hAnsi="Arial" w:cs="Arial"/>
              </w:rPr>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 xml:space="preserve">ESO </w:t>
            </w:r>
            <w:proofErr w:type="gramStart"/>
            <w:r w:rsidRPr="00055DAC">
              <w:rPr>
                <w:rFonts w:ascii="Arial" w:hAnsi="Arial" w:cs="Arial"/>
                <w:b/>
                <w:bCs/>
              </w:rPr>
              <w:t>Licence;</w:t>
            </w:r>
            <w:proofErr w:type="gramEnd"/>
          </w:p>
          <w:p w14:paraId="1E2B4DE3" w14:textId="4B6F5ED9" w:rsidR="00CD075A" w:rsidRPr="00055DAC" w:rsidRDefault="00CD075A" w:rsidP="00055DAC">
            <w:pPr>
              <w:pStyle w:val="BodyText"/>
              <w:jc w:val="both"/>
              <w:rPr>
                <w:rFonts w:ascii="Arial" w:hAnsi="Arial" w:cs="Arial"/>
              </w:rPr>
            </w:pPr>
            <w:r w:rsidRPr="00661446">
              <w:rPr>
                <w:rFonts w:ascii="Arial" w:eastAsiaTheme="minorHAnsi" w:hAnsi="Arial" w:cs="Arial"/>
                <w:szCs w:val="22"/>
              </w:rPr>
              <w:t xml:space="preserve">the methodology developed or to be developed in accordance with the </w:t>
            </w:r>
            <w:r w:rsidRPr="00661446">
              <w:rPr>
                <w:rFonts w:ascii="Arial" w:eastAsiaTheme="minorHAnsi" w:hAnsi="Arial" w:cs="Arial"/>
                <w:b/>
                <w:bCs/>
                <w:szCs w:val="22"/>
              </w:rPr>
              <w:t>ESO Licence</w:t>
            </w:r>
            <w:r w:rsidRPr="00661446">
              <w:rPr>
                <w:rFonts w:ascii="Arial" w:eastAsiaTheme="minorHAnsi" w:hAnsi="Arial" w:cs="Arial"/>
                <w:szCs w:val="22"/>
              </w:rPr>
              <w:t xml:space="preserve"> and </w:t>
            </w:r>
            <w:r w:rsidRPr="00661446">
              <w:rPr>
                <w:rFonts w:ascii="Arial" w:eastAsiaTheme="minorHAnsi" w:hAnsi="Arial" w:cs="Arial"/>
                <w:b/>
                <w:bCs/>
                <w:szCs w:val="22"/>
              </w:rPr>
              <w:t>Transmission Licences</w:t>
            </w:r>
            <w:r w:rsidRPr="00661446">
              <w:rPr>
                <w:rFonts w:ascii="Arial" w:eastAsiaTheme="minorHAnsi" w:hAnsi="Arial" w:cs="Arial"/>
                <w:szCs w:val="22"/>
              </w:rPr>
              <w:t xml:space="preserve"> as approved by the </w:t>
            </w:r>
            <w:r w:rsidRPr="00661446">
              <w:rPr>
                <w:rFonts w:ascii="Arial" w:eastAsiaTheme="minorHAnsi" w:hAnsi="Arial" w:cs="Arial"/>
                <w:b/>
                <w:bCs/>
                <w:szCs w:val="22"/>
              </w:rPr>
              <w:t>Authority</w:t>
            </w:r>
            <w:r w:rsidRPr="00661446">
              <w:rPr>
                <w:rFonts w:ascii="Arial" w:eastAsiaTheme="minorHAnsi" w:hAnsi="Arial" w:cs="Arial"/>
                <w:szCs w:val="22"/>
              </w:rPr>
              <w:t xml:space="preserve"> and published on </w:t>
            </w:r>
            <w:r w:rsidRPr="00661446">
              <w:rPr>
                <w:rFonts w:ascii="Arial" w:eastAsiaTheme="minorHAnsi" w:hAnsi="Arial" w:cs="Arial"/>
                <w:b/>
                <w:bCs/>
                <w:szCs w:val="22"/>
              </w:rPr>
              <w:t>The Company’s</w:t>
            </w:r>
            <w:r w:rsidRPr="00661446">
              <w:rPr>
                <w:rFonts w:ascii="Arial" w:eastAsiaTheme="minorHAnsi" w:hAnsi="Arial" w:cs="Arial"/>
                <w:szCs w:val="22"/>
              </w:rPr>
              <w:t xml:space="preserve"> </w:t>
            </w:r>
            <w:r w:rsidRPr="00661446">
              <w:rPr>
                <w:rFonts w:ascii="Arial" w:eastAsiaTheme="minorHAnsi" w:hAnsi="Arial" w:cs="Arial"/>
                <w:b/>
                <w:bCs/>
                <w:szCs w:val="22"/>
              </w:rPr>
              <w:t>W</w:t>
            </w:r>
            <w:r w:rsidRPr="00661446">
              <w:rPr>
                <w:rFonts w:ascii="Arial" w:eastAsiaTheme="minorHAnsi" w:hAnsi="Arial" w:cs="Arial"/>
                <w:b/>
                <w:szCs w:val="22"/>
              </w:rPr>
              <w:t>ebsite</w:t>
            </w:r>
            <w:r w:rsidRPr="00661446">
              <w:rPr>
                <w:rFonts w:ascii="Arial" w:eastAsiaTheme="minorHAnsi" w:hAnsi="Arial" w:cs="Arial"/>
                <w:szCs w:val="22"/>
              </w:rPr>
              <w:t xml:space="preserve"> as such methodology may be revised from time to time;</w:t>
            </w:r>
          </w:p>
        </w:tc>
      </w:tr>
      <w:tr w:rsidR="00380C61" w:rsidRPr="00055DAC" w14:paraId="3D3C47F3" w14:textId="77777777" w:rsidTr="006C65B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proofErr w:type="gramEnd"/>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 xml:space="preserve">In relation to any </w:t>
            </w:r>
            <w:proofErr w:type="gramStart"/>
            <w:r w:rsidRPr="00055DAC">
              <w:rPr>
                <w:rFonts w:ascii="Arial" w:hAnsi="Arial" w:cs="Arial"/>
              </w:rPr>
              <w:t>Works:-</w:t>
            </w:r>
            <w:proofErr w:type="gramEnd"/>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permission of any kind as shall be necessary for the construction of the </w:t>
            </w:r>
            <w:proofErr w:type="gramStart"/>
            <w:r w:rsidRPr="00055DAC">
              <w:rPr>
                <w:rFonts w:ascii="Arial" w:hAnsi="Arial" w:cs="Arial"/>
              </w:rPr>
              <w:t>Works;</w:t>
            </w:r>
            <w:proofErr w:type="gramEnd"/>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1.3.2;</w:t>
            </w:r>
          </w:p>
        </w:tc>
      </w:tr>
      <w:tr w:rsidR="00380C61" w:rsidRPr="00055DAC" w14:paraId="01FD4D65" w14:textId="77777777" w:rsidTr="006C65B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w:t>
            </w:r>
            <w:proofErr w:type="gramStart"/>
            <w:r w:rsidRPr="00055DAC">
              <w:rPr>
                <w:rFonts w:ascii="Arial" w:hAnsi="Arial" w:cs="Arial"/>
              </w:rPr>
              <w:t>successor  body</w:t>
            </w:r>
            <w:proofErr w:type="gramEnd"/>
            <w:r w:rsidRPr="00055DAC">
              <w:rPr>
                <w:rFonts w:ascii="Arial" w:hAnsi="Arial" w:cs="Arial"/>
              </w:rPr>
              <w:t>) representing all categories of customers, appointed in accordance with Paragraph 8.4.2(b)</w:t>
            </w:r>
          </w:p>
        </w:tc>
      </w:tr>
      <w:tr w:rsidR="00380C61" w:rsidRPr="00055DAC" w14:paraId="21F6B5F0" w14:textId="77777777" w:rsidTr="006C65B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body(ies) or entity(ies) responsible for the management and operation of procedures for making changes to such document;</w:t>
            </w:r>
          </w:p>
        </w:tc>
      </w:tr>
      <w:tr w:rsidR="00380C61" w:rsidRPr="00055DAC" w14:paraId="1861E453" w14:textId="77777777" w:rsidTr="006C65B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 xml:space="preserve">Main </w:t>
            </w:r>
            <w:proofErr w:type="gramStart"/>
            <w:r w:rsidRPr="00055DAC">
              <w:rPr>
                <w:rFonts w:ascii="Arial" w:hAnsi="Arial" w:cs="Arial"/>
                <w:b/>
              </w:rPr>
              <w:t>Business</w:t>
            </w:r>
            <w:r w:rsidRPr="00055DAC">
              <w:rPr>
                <w:rFonts w:ascii="Arial" w:hAnsi="Arial" w:cs="Arial"/>
              </w:rPr>
              <w:t>;</w:t>
            </w:r>
            <w:proofErr w:type="gramEnd"/>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 xml:space="preserve">a payment whose value and timing has been approved by the </w:t>
            </w:r>
            <w:proofErr w:type="gramStart"/>
            <w:r w:rsidRPr="00055DAC">
              <w:rPr>
                <w:rFonts w:ascii="Arial" w:hAnsi="Arial" w:cs="Arial"/>
              </w:rPr>
              <w:t>Authority</w:t>
            </w:r>
            <w:proofErr w:type="gramEnd"/>
            <w:r w:rsidRPr="00055DAC">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6C65B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30" w:name="_BPDCD_29"/>
            <w:r w:rsidRPr="00055DAC">
              <w:rPr>
                <w:rFonts w:ascii="Arial Bold" w:hAnsi="Arial Bold" w:cs="Arial"/>
                <w:b/>
                <w:bCs/>
              </w:rPr>
              <w:t>The Company</w:t>
            </w:r>
            <w:r w:rsidRPr="00055DAC">
              <w:rPr>
                <w:rFonts w:ascii="Arial" w:hAnsi="Arial" w:cs="Arial"/>
              </w:rPr>
              <w:t xml:space="preserve"> </w:t>
            </w:r>
            <w:bookmarkEnd w:id="30"/>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31"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31"/>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32" w:name="_BPDCD_30"/>
            <w:r w:rsidRPr="00055DAC">
              <w:rPr>
                <w:rFonts w:ascii="Arial" w:hAnsi="Arial" w:cs="Arial"/>
              </w:rPr>
              <w:t xml:space="preserve">a </w:t>
            </w:r>
            <w:bookmarkEnd w:id="32"/>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33" w:name="_BPDCD_31"/>
            <w:r w:rsidRPr="00055DAC">
              <w:rPr>
                <w:rFonts w:ascii="Arial" w:hAnsi="Arial" w:cs="Arial"/>
                <w:bCs/>
              </w:rPr>
              <w:t>the</w:t>
            </w:r>
            <w:r w:rsidRPr="00055DAC">
              <w:rPr>
                <w:rFonts w:ascii="Arial" w:hAnsi="Arial" w:cs="Arial"/>
                <w:b/>
                <w:bCs/>
              </w:rPr>
              <w:t xml:space="preserve"> CUSC Modifications Panel</w:t>
            </w:r>
            <w:bookmarkEnd w:id="33"/>
            <w:r w:rsidRPr="00055DAC">
              <w:rPr>
                <w:rFonts w:ascii="Arial" w:hAnsi="Arial" w:cs="Arial"/>
              </w:rPr>
              <w:t>;</w:t>
            </w:r>
          </w:p>
        </w:tc>
      </w:tr>
      <w:tr w:rsidR="00380C61" w:rsidRPr="00055DAC" w14:paraId="74F84059" w14:textId="77777777" w:rsidTr="006C65B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34" w:name="_BPDCD_32"/>
            <w:r w:rsidRPr="00055DAC">
              <w:rPr>
                <w:rFonts w:ascii="Arial" w:hAnsi="Arial" w:cs="Arial"/>
              </w:rPr>
              <w:t xml:space="preserve">the </w:t>
            </w:r>
            <w:bookmarkEnd w:id="34"/>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35" w:name="_DV_M1"/>
            <w:bookmarkEnd w:id="35"/>
            <w:r w:rsidRPr="00055DAC">
              <w:rPr>
                <w:rFonts w:ascii="Arial" w:hAnsi="Arial" w:cs="Arial"/>
              </w:rPr>
              <w:t xml:space="preserve"> undertaken by the </w:t>
            </w:r>
            <w:bookmarkStart w:id="36" w:name="_DV_C5"/>
            <w:r w:rsidRPr="00055DAC">
              <w:rPr>
                <w:rStyle w:val="DeltaViewInsertion"/>
                <w:rFonts w:ascii="Arial" w:hAnsi="Arial" w:cs="Arial"/>
                <w:b/>
                <w:bCs/>
                <w:color w:val="auto"/>
                <w:u w:val="none"/>
              </w:rPr>
              <w:t xml:space="preserve">Panel </w:t>
            </w:r>
            <w:bookmarkStart w:id="37" w:name="_DV_M2"/>
            <w:bookmarkEnd w:id="36"/>
            <w:bookmarkEnd w:id="37"/>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38" w:name="_BPDCD_33"/>
            <w:r w:rsidRPr="00055DAC">
              <w:rPr>
                <w:rFonts w:ascii="Arial Bold" w:hAnsi="Arial Bold" w:cs="Arial"/>
                <w:b/>
              </w:rPr>
              <w:t>Applicable</w:t>
            </w:r>
            <w:r w:rsidRPr="00055DAC">
              <w:rPr>
                <w:rFonts w:ascii="Arial Bold" w:hAnsi="Arial Bold" w:cs="Arial"/>
              </w:rPr>
              <w:t xml:space="preserve"> </w:t>
            </w:r>
            <w:bookmarkEnd w:id="38"/>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39" w:name="_BPDCD_34"/>
            <w:r w:rsidR="00776A77">
              <w:rPr>
                <w:rFonts w:ascii="Arial" w:hAnsi="Arial" w:cs="Arial"/>
              </w:rPr>
              <w:t xml:space="preserve"> </w:t>
            </w:r>
            <w:bookmarkEnd w:id="39"/>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40"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40"/>
            <w:r w:rsidRPr="00055DAC">
              <w:rPr>
                <w:rFonts w:ascii="Arial" w:hAnsi="Arial" w:cs="Arial"/>
                <w:b/>
                <w:bCs/>
              </w:rPr>
              <w:t xml:space="preserve">Workgroup Alternative CUSC Modification </w:t>
            </w:r>
            <w:bookmarkStart w:id="41" w:name="_BPDCI_36"/>
            <w:r w:rsidRPr="00055DAC">
              <w:rPr>
                <w:rFonts w:ascii="Arial" w:hAnsi="Arial" w:cs="Arial"/>
                <w:bCs/>
              </w:rPr>
              <w:t>set out in the</w:t>
            </w:r>
            <w:r w:rsidRPr="00055DAC">
              <w:rPr>
                <w:rFonts w:ascii="Arial" w:hAnsi="Arial" w:cs="Arial"/>
                <w:b/>
                <w:bCs/>
              </w:rPr>
              <w:t xml:space="preserve"> CUSC Modification Self-Governance Report, </w:t>
            </w:r>
            <w:bookmarkEnd w:id="41"/>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6C65B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a person to whom electrical power is provided (</w:t>
            </w:r>
            <w:proofErr w:type="gramStart"/>
            <w:r w:rsidRPr="00055DAC">
              <w:rPr>
                <w:rFonts w:ascii="Arial" w:hAnsi="Arial" w:cs="Arial"/>
              </w:rPr>
              <w:t>whether or not</w:t>
            </w:r>
            <w:proofErr w:type="gramEnd"/>
            <w:r w:rsidRPr="00055DAC">
              <w:rPr>
                <w:rFonts w:ascii="Arial" w:hAnsi="Arial" w:cs="Arial"/>
              </w:rPr>
              <w:t xml:space="preserve">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w:t>
            </w:r>
            <w:proofErr w:type="gramStart"/>
            <w:r w:rsidRPr="00055DAC">
              <w:rPr>
                <w:rFonts w:ascii="Arial" w:hAnsi="Arial" w:cs="Arial"/>
              </w:rPr>
              <w:t>commercial  interface</w:t>
            </w:r>
            <w:proofErr w:type="gramEnd"/>
            <w:r w:rsidRPr="00055DAC">
              <w:rPr>
                <w:rFonts w:ascii="Arial" w:hAnsi="Arial" w:cs="Arial"/>
              </w:rPr>
              <w:t xml:space="preserv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 xml:space="preserve">Electricity </w:t>
            </w:r>
            <w:proofErr w:type="gramStart"/>
            <w:r w:rsidRPr="00055DAC">
              <w:rPr>
                <w:rFonts w:ascii="Arial" w:eastAsia="Times New Roman" w:hAnsi="Arial" w:cs="Arial"/>
                <w:b/>
                <w:color w:val="000000"/>
                <w:lang w:eastAsia="en-GB"/>
              </w:rPr>
              <w:t>Storage</w:t>
            </w:r>
            <w:r w:rsidRPr="00055DAC">
              <w:rPr>
                <w:rFonts w:ascii="Arial" w:eastAsia="Times New Roman" w:hAnsi="Arial" w:cs="Arial"/>
                <w:color w:val="000000"/>
                <w:lang w:eastAsia="en-GB"/>
              </w:rPr>
              <w:t>;</w:t>
            </w:r>
            <w:proofErr w:type="gramEnd"/>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42" w:name="_BPDCI_37"/>
            <w:r w:rsidRPr="00055DAC">
              <w:rPr>
                <w:rFonts w:ascii="Arial" w:hAnsi="Arial" w:cs="Arial"/>
              </w:rPr>
              <w:t xml:space="preserve">Section 3, </w:t>
            </w:r>
            <w:bookmarkEnd w:id="42"/>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6C65B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43" w:name="_BPDCI_38"/>
            <w:r w:rsidRPr="00055DAC">
              <w:rPr>
                <w:rFonts w:ascii="Arial" w:hAnsi="Arial" w:cs="Arial"/>
              </w:rPr>
              <w:t xml:space="preserve">Section 3, </w:t>
            </w:r>
            <w:bookmarkEnd w:id="43"/>
            <w:r w:rsidRPr="00055DAC">
              <w:rPr>
                <w:rFonts w:ascii="Arial" w:hAnsi="Arial" w:cs="Arial"/>
              </w:rPr>
              <w:t xml:space="preserve">Appendix 2 Paragraph </w:t>
            </w:r>
            <w:proofErr w:type="gramStart"/>
            <w:r w:rsidRPr="00055DAC">
              <w:rPr>
                <w:rFonts w:ascii="Arial" w:hAnsi="Arial" w:cs="Arial"/>
              </w:rPr>
              <w:t>6  as</w:t>
            </w:r>
            <w:proofErr w:type="gramEnd"/>
            <w:r w:rsidRPr="00055DAC">
              <w:rPr>
                <w:rFonts w:ascii="Arial" w:hAnsi="Arial" w:cs="Arial"/>
              </w:rPr>
              <w:t xml:space="preserve"> it may be revised pursuant to Paragraph 3.22.8.</w:t>
            </w:r>
          </w:p>
        </w:tc>
      </w:tr>
      <w:tr w:rsidR="00380C61" w:rsidRPr="00055DAC" w14:paraId="0E41BD07" w14:textId="77777777" w:rsidTr="006C65B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"Deenergisation"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Mvar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44" w:name="_BPDCD_39"/>
            <w:proofErr w:type="gramStart"/>
            <w:r w:rsidRPr="00055DAC">
              <w:rPr>
                <w:rFonts w:ascii="Arial Bold" w:hAnsi="Arial Bold" w:cs="Arial"/>
                <w:b/>
              </w:rPr>
              <w:t>User’s</w:t>
            </w:r>
            <w:proofErr w:type="gramEnd"/>
            <w:r w:rsidRPr="00055DAC">
              <w:rPr>
                <w:rFonts w:ascii="Arial" w:hAnsi="Arial" w:cs="Arial"/>
                <w:color w:val="0000FF"/>
              </w:rPr>
              <w:t xml:space="preserve"> </w:t>
            </w:r>
            <w:bookmarkEnd w:id="44"/>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6C65B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6C65B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380C61" w:rsidRPr="00055DAC" w14:paraId="1B209899" w14:textId="77777777" w:rsidTr="006C65B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w:t>
            </w:r>
            <w:proofErr w:type="gramStart"/>
            <w:r w:rsidRPr="00055DAC">
              <w:rPr>
                <w:rFonts w:ascii="Arial" w:hAnsi="Arial" w:cs="Arial"/>
                <w:szCs w:val="22"/>
              </w:rPr>
              <w:t>agreements;</w:t>
            </w:r>
            <w:proofErr w:type="gramEnd"/>
            <w:r w:rsidRPr="00055DAC">
              <w:rPr>
                <w:rFonts w:ascii="Arial" w:hAnsi="Arial" w:cs="Arial"/>
                <w:szCs w:val="22"/>
              </w:rPr>
              <w:t xml:space="preserve">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w:t>
            </w:r>
            <w:proofErr w:type="gramStart"/>
            <w:r w:rsidRPr="00055DAC">
              <w:rPr>
                <w:rFonts w:ascii="Arial" w:hAnsi="Arial" w:cs="Arial"/>
                <w:szCs w:val="22"/>
              </w:rPr>
              <w:t>as a consequence of</w:t>
            </w:r>
            <w:proofErr w:type="gramEnd"/>
            <w:r w:rsidRPr="00055DAC">
              <w:rPr>
                <w:rFonts w:ascii="Arial" w:hAnsi="Arial" w:cs="Arial"/>
                <w:szCs w:val="22"/>
              </w:rPr>
              <w:t xml:space="preserve"> a </w:t>
            </w:r>
            <w:r w:rsidRPr="00055DAC">
              <w:rPr>
                <w:rFonts w:ascii="Arial" w:hAnsi="Arial" w:cs="Arial"/>
                <w:b/>
                <w:szCs w:val="22"/>
              </w:rPr>
              <w:t xml:space="preserve">Request for a Statement of </w:t>
            </w:r>
            <w:proofErr w:type="gramStart"/>
            <w:r w:rsidRPr="00055DAC">
              <w:rPr>
                <w:rFonts w:ascii="Arial" w:hAnsi="Arial" w:cs="Arial"/>
                <w:b/>
                <w:szCs w:val="22"/>
              </w:rPr>
              <w:t>Works</w:t>
            </w:r>
            <w:r w:rsidRPr="00055DAC">
              <w:rPr>
                <w:rFonts w:ascii="Arial" w:hAnsi="Arial" w:cs="Arial"/>
                <w:szCs w:val="22"/>
              </w:rPr>
              <w:t>;</w:t>
            </w:r>
            <w:proofErr w:type="gramEnd"/>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w:t>
            </w:r>
            <w:proofErr w:type="gramStart"/>
            <w:r w:rsidRPr="00055DAC">
              <w:rPr>
                <w:rFonts w:ascii="Arial" w:hAnsi="Arial" w:cs="Arial"/>
                <w:b/>
                <w:bCs/>
              </w:rPr>
              <w:t>Directly-Connected</w:t>
            </w:r>
            <w:proofErr w:type="gramEnd"/>
            <w:r w:rsidRPr="00055DAC">
              <w:rPr>
                <w:rFonts w:ascii="Arial" w:hAnsi="Arial" w:cs="Arial"/>
                <w:b/>
                <w:bCs/>
              </w:rPr>
              <w:t xml:space="preserve"> User” or “</w:t>
            </w:r>
            <w:proofErr w:type="gramStart"/>
            <w:r w:rsidRPr="00055DAC">
              <w:rPr>
                <w:rFonts w:ascii="Arial" w:hAnsi="Arial" w:cs="Arial"/>
                <w:b/>
                <w:bCs/>
              </w:rPr>
              <w:t>Directly-Connected</w:t>
            </w:r>
            <w:proofErr w:type="gramEnd"/>
            <w:r w:rsidRPr="00055DAC">
              <w:rPr>
                <w:rFonts w:ascii="Arial" w:hAnsi="Arial" w:cs="Arial"/>
                <w:b/>
                <w:bCs/>
              </w:rPr>
              <w:t xml:space="preserve">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w:t>
            </w:r>
            <w:proofErr w:type="gramStart"/>
            <w:r w:rsidRPr="00055DAC">
              <w:rPr>
                <w:rFonts w:ascii="Arial" w:hAnsi="Arial" w:cs="Arial"/>
              </w:rPr>
              <w:t>means  permanent</w:t>
            </w:r>
            <w:proofErr w:type="gramEnd"/>
            <w:r w:rsidRPr="00055DAC">
              <w:rPr>
                <w:rFonts w:ascii="Arial" w:hAnsi="Arial" w:cs="Arial"/>
              </w:rPr>
              <w:t xml:space="preserve">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 xml:space="preserve">Bilateral Embedded Generation </w:t>
            </w:r>
            <w:proofErr w:type="gramStart"/>
            <w:r w:rsidRPr="00055DAC">
              <w:rPr>
                <w:rFonts w:ascii="Arial" w:hAnsi="Arial" w:cs="Arial"/>
                <w:b/>
                <w:szCs w:val="22"/>
              </w:rPr>
              <w:t>Agreement</w:t>
            </w:r>
            <w:r w:rsidRPr="00055DAC">
              <w:rPr>
                <w:rFonts w:ascii="Arial" w:hAnsi="Arial" w:cs="Arial"/>
                <w:szCs w:val="22"/>
              </w:rPr>
              <w:t>;</w:t>
            </w:r>
            <w:proofErr w:type="gramEnd"/>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proofErr w:type="gramStart"/>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w:t>
            </w:r>
            <w:proofErr w:type="gramEnd"/>
            <w:r w:rsidRPr="00055DAC">
              <w:rPr>
                <w:rFonts w:ascii="Arial" w:hAnsi="Arial" w:cs="Arial"/>
                <w:szCs w:val="22"/>
              </w:rPr>
              <w:t xml:space="preserve"> the subject of a </w:t>
            </w:r>
            <w:r w:rsidRPr="00055DAC">
              <w:rPr>
                <w:rFonts w:ascii="Arial" w:hAnsi="Arial" w:cs="Arial"/>
                <w:b/>
                <w:szCs w:val="22"/>
              </w:rPr>
              <w:t xml:space="preserve">Bilateral Embedded Licence Exemptable Large Power Station </w:t>
            </w:r>
            <w:proofErr w:type="gramStart"/>
            <w:r w:rsidRPr="00055DAC">
              <w:rPr>
                <w:rFonts w:ascii="Arial" w:hAnsi="Arial" w:cs="Arial"/>
                <w:b/>
                <w:szCs w:val="22"/>
              </w:rPr>
              <w:t>Agreemen</w:t>
            </w:r>
            <w:r w:rsidRPr="00055DAC">
              <w:rPr>
                <w:rFonts w:ascii="Arial" w:hAnsi="Arial" w:cs="Arial"/>
                <w:szCs w:val="22"/>
              </w:rPr>
              <w:t>t;</w:t>
            </w:r>
            <w:proofErr w:type="gramEnd"/>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 xml:space="preserve">Relevant Embedded Medium Power </w:t>
            </w:r>
            <w:proofErr w:type="gramStart"/>
            <w:r w:rsidRPr="00055DAC">
              <w:rPr>
                <w:rFonts w:ascii="Arial" w:hAnsi="Arial" w:cs="Arial"/>
                <w:b/>
                <w:szCs w:val="22"/>
              </w:rPr>
              <w:t>Station</w:t>
            </w:r>
            <w:r w:rsidRPr="00055DAC">
              <w:rPr>
                <w:rFonts w:ascii="Arial" w:hAnsi="Arial" w:cs="Arial"/>
                <w:szCs w:val="22"/>
              </w:rPr>
              <w:t>;</w:t>
            </w:r>
            <w:proofErr w:type="gramEnd"/>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w:t>
            </w:r>
            <w:proofErr w:type="gramStart"/>
            <w:r w:rsidRPr="00055DAC">
              <w:rPr>
                <w:rFonts w:ascii="Arial" w:hAnsi="Arial" w:cs="Arial"/>
                <w:szCs w:val="22"/>
              </w:rPr>
              <w:t>it’s</w:t>
            </w:r>
            <w:proofErr w:type="gramEnd"/>
            <w:r w:rsidRPr="00055DAC">
              <w:rPr>
                <w:rFonts w:ascii="Arial" w:hAnsi="Arial" w:cs="Arial"/>
                <w:szCs w:val="22"/>
              </w:rPr>
              <w:t xml:space="preserve"> project to the </w:t>
            </w:r>
            <w:r w:rsidRPr="00055DAC">
              <w:rPr>
                <w:rFonts w:ascii="Arial" w:hAnsi="Arial" w:cs="Arial"/>
                <w:b/>
                <w:bCs/>
                <w:szCs w:val="22"/>
              </w:rPr>
              <w:t xml:space="preserve">Distribution </w:t>
            </w:r>
            <w:proofErr w:type="gramStart"/>
            <w:r w:rsidRPr="00055DAC">
              <w:rPr>
                <w:rFonts w:ascii="Arial" w:hAnsi="Arial" w:cs="Arial"/>
                <w:b/>
                <w:bCs/>
                <w:szCs w:val="22"/>
              </w:rPr>
              <w:t>System</w:t>
            </w:r>
            <w:r w:rsidRPr="00055DAC">
              <w:rPr>
                <w:rFonts w:ascii="Arial" w:hAnsi="Arial" w:cs="Arial"/>
                <w:szCs w:val="22"/>
              </w:rPr>
              <w:t>;</w:t>
            </w:r>
            <w:proofErr w:type="gramEnd"/>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6C65B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6C65B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t>
            </w:r>
            <w:proofErr w:type="gramStart"/>
            <w:r w:rsidRPr="00055DAC">
              <w:rPr>
                <w:rFonts w:ascii="Arial" w:hAnsi="Arial" w:cs="Arial"/>
                <w:szCs w:val="22"/>
              </w:rPr>
              <w:t>where</w:t>
            </w:r>
            <w:proofErr w:type="gramEnd"/>
            <w:r w:rsidRPr="00055DAC">
              <w:rPr>
                <w:rFonts w:ascii="Arial" w:hAnsi="Arial" w:cs="Arial"/>
                <w:szCs w:val="22"/>
              </w:rPr>
              <w:t xml:space="preserv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proofErr w:type="gramStart"/>
            <w:r w:rsidRPr="00055DAC">
              <w:rPr>
                <w:rFonts w:ascii="Arial" w:hAnsi="Arial" w:cs="Arial"/>
                <w:b/>
              </w:rPr>
              <w:t>Act</w:t>
            </w:r>
            <w:r w:rsidRPr="00055DAC">
              <w:rPr>
                <w:rFonts w:ascii="Arial" w:hAnsi="Arial" w:cs="Arial"/>
              </w:rPr>
              <w:t>;</w:t>
            </w:r>
            <w:proofErr w:type="gramEnd"/>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 xml:space="preserve">a voltage of 132kV or below in England &amp; Wales. A voltage of below 132kV in Scotland. Generally taken to be voltages lower than those defined as transmission </w:t>
            </w:r>
            <w:proofErr w:type="gramStart"/>
            <w:r w:rsidRPr="00055DAC">
              <w:rPr>
                <w:rFonts w:ascii="Arial" w:hAnsi="Arial" w:cs="Arial"/>
              </w:rPr>
              <w:t>voltages;</w:t>
            </w:r>
            <w:proofErr w:type="gramEnd"/>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6C65B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6C65B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w:t>
            </w:r>
            <w:proofErr w:type="gramStart"/>
            <w:r w:rsidRPr="00F629C1">
              <w:rPr>
                <w:rFonts w:ascii="Arial" w:hAnsi="Arial" w:cs="Arial"/>
              </w:rPr>
              <w:t>one off</w:t>
            </w:r>
            <w:proofErr w:type="gramEnd"/>
            <w:r w:rsidRPr="00F629C1">
              <w:rPr>
                <w:rFonts w:ascii="Arial" w:hAnsi="Arial" w:cs="Arial"/>
              </w:rPr>
              <w:t xml:space="preserve">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EA Timetable</w:t>
            </w:r>
            <w:r w:rsidRPr="00F629C1">
              <w:rPr>
                <w:rFonts w:ascii="Arial" w:hAnsi="Arial" w:cs="Arial"/>
              </w:rPr>
              <w:t>;</w:t>
            </w:r>
          </w:p>
        </w:tc>
      </w:tr>
      <w:tr w:rsidR="00B3113F" w:rsidRPr="00055DAC" w14:paraId="6996021D" w14:textId="77777777" w:rsidTr="006C65B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6C65B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6C65B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"EdF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 xml:space="preserve">Assimilated </w:t>
            </w:r>
            <w:proofErr w:type="gramStart"/>
            <w:r w:rsidRPr="00055DAC">
              <w:rPr>
                <w:b/>
                <w:bCs/>
                <w:sz w:val="23"/>
                <w:szCs w:val="23"/>
              </w:rPr>
              <w:t>Law</w:t>
            </w:r>
            <w:r w:rsidRPr="00055DAC">
              <w:rPr>
                <w:sz w:val="23"/>
                <w:szCs w:val="23"/>
              </w:rPr>
              <w:t>;</w:t>
            </w:r>
            <w:proofErr w:type="gramEnd"/>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6C65B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6C65B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6C65B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13763858" w:rsidR="00380C61" w:rsidRPr="00055DAC" w:rsidRDefault="00B5332F" w:rsidP="00055DAC">
            <w:pPr>
              <w:pStyle w:val="BodyText"/>
              <w:jc w:val="both"/>
              <w:rPr>
                <w:rFonts w:ascii="Arial" w:hAnsi="Arial" w:cs="Arial"/>
              </w:rPr>
            </w:pPr>
            <w:r>
              <w:rPr>
                <w:rFonts w:ascii="Arial" w:hAnsi="Arial" w:cs="Arial"/>
                <w:color w:val="000000"/>
                <w:lang w:eastAsia="en-GB"/>
              </w:rPr>
              <w:t>Is the</w:t>
            </w:r>
            <w:r w:rsidR="00380C61" w:rsidRPr="00055DAC">
              <w:rPr>
                <w:rFonts w:ascii="Arial" w:hAnsi="Arial" w:cs="Arial"/>
                <w:color w:val="000000"/>
                <w:lang w:eastAsia="en-GB"/>
              </w:rPr>
              <w:t xml:space="preserve"> conversion of electrical energy into a form of energy which can be stored, the storing of that energy, and the subsequent reconversion of that energy back into electrical energy.</w:t>
            </w:r>
          </w:p>
        </w:tc>
      </w:tr>
      <w:tr w:rsidR="00380C61" w:rsidRPr="00055DAC" w14:paraId="596F0333" w14:textId="77777777" w:rsidTr="006C65B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395C4B08"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w:t>
            </w:r>
            <w:r w:rsidR="005A2527">
              <w:rPr>
                <w:rFonts w:ascii="Arial" w:hAnsi="Arial" w:cs="Arial"/>
                <w:color w:val="000000"/>
                <w:lang w:eastAsia="en-GB"/>
              </w:rPr>
              <w:t>.</w:t>
            </w:r>
          </w:p>
        </w:tc>
      </w:tr>
      <w:tr w:rsidR="00380C61" w:rsidRPr="00055DAC" w14:paraId="324143AE" w14:textId="77777777" w:rsidTr="006C65B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means a licence granted or treated as granted under section 6(</w:t>
            </w:r>
            <w:proofErr w:type="gramStart"/>
            <w:r w:rsidRPr="00055DAC">
              <w:rPr>
                <w:rFonts w:ascii="Arial" w:hAnsi="Arial" w:cs="Arial"/>
                <w:color w:val="000000" w:themeColor="text1"/>
                <w:lang w:eastAsia="en-GB"/>
              </w:rPr>
              <w:t>1)(</w:t>
            </w:r>
            <w:proofErr w:type="gramEnd"/>
            <w:r w:rsidRPr="00055DAC">
              <w:rPr>
                <w:rFonts w:ascii="Arial" w:hAnsi="Arial" w:cs="Arial"/>
                <w:color w:val="000000" w:themeColor="text1"/>
                <w:lang w:eastAsia="en-GB"/>
              </w:rPr>
              <w:t xml:space="preserve">da) of the Electricity Act 1989; </w:t>
            </w:r>
          </w:p>
        </w:tc>
      </w:tr>
      <w:tr w:rsidR="00380C61" w:rsidRPr="00055DAC" w14:paraId="221AFA13" w14:textId="77777777" w:rsidTr="006C65B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6C65B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w:t>
            </w:r>
            <w:proofErr w:type="gramStart"/>
            <w:r w:rsidRPr="00055DAC">
              <w:rPr>
                <w:rFonts w:ascii="Arial" w:hAnsi="Arial" w:cs="Arial"/>
              </w:rPr>
              <w:t xml:space="preserve">into </w:t>
            </w:r>
            <w:r w:rsidRPr="00055DAC">
              <w:rPr>
                <w:rFonts w:ascii="Arial" w:hAnsi="Arial" w:cs="Arial"/>
                <w:b/>
                <w:bCs/>
              </w:rPr>
              <w:t xml:space="preserve"> Assimilated</w:t>
            </w:r>
            <w:proofErr w:type="gramEnd"/>
            <w:r w:rsidRPr="00055DAC">
              <w:rPr>
                <w:rFonts w:ascii="Arial" w:hAnsi="Arial" w:cs="Arial"/>
                <w:b/>
                <w:bCs/>
              </w:rPr>
              <w:t xml:space="preserve"> Law</w:t>
            </w:r>
            <w:r w:rsidRPr="00055DAC">
              <w:rPr>
                <w:rFonts w:ascii="Arial" w:hAnsi="Arial" w:cs="Arial"/>
              </w:rPr>
              <w:t xml:space="preserve">;  </w:t>
            </w:r>
          </w:p>
        </w:tc>
      </w:tr>
      <w:tr w:rsidR="00F43727" w:rsidRPr="00055DAC" w14:paraId="7EDC8729" w14:textId="77777777" w:rsidTr="006C65B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6C65B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6C65B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w:t>
            </w:r>
            <w:proofErr w:type="gramStart"/>
            <w:r w:rsidRPr="00055DAC">
              <w:rPr>
                <w:rFonts w:ascii="Arial" w:hAnsi="Arial" w:cs="Arial"/>
              </w:rPr>
              <w:t>connected;</w:t>
            </w:r>
            <w:proofErr w:type="gramEnd"/>
          </w:p>
          <w:p w14:paraId="46005BA0" w14:textId="77777777" w:rsidR="00380C61" w:rsidRPr="00055DAC" w:rsidRDefault="00380C61" w:rsidP="00055DAC">
            <w:pPr>
              <w:pStyle w:val="BodyText"/>
              <w:jc w:val="both"/>
              <w:rPr>
                <w:rFonts w:ascii="Arial" w:hAnsi="Arial" w:cs="Arial"/>
              </w:rPr>
            </w:pPr>
            <w:bookmarkStart w:id="45" w:name="_BPDCD_41"/>
            <w:r w:rsidRPr="00055DAC">
              <w:rPr>
                <w:rFonts w:ascii="Arial" w:hAnsi="Arial" w:cs="Arial"/>
              </w:rPr>
              <w:t xml:space="preserve">in </w:t>
            </w:r>
            <w:bookmarkEnd w:id="45"/>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"Emergency Deenergisation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proofErr w:type="gramStart"/>
            <w:r w:rsidRPr="00055DAC">
              <w:rPr>
                <w:rFonts w:ascii="Arial" w:hAnsi="Arial" w:cs="Arial"/>
              </w:rPr>
              <w:t>or ;</w:t>
            </w:r>
            <w:proofErr w:type="gramEnd"/>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 xml:space="preserve">(i)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r w:rsidRPr="00055DAC">
              <w:rPr>
                <w:rFonts w:ascii="Arial" w:hAnsi="Arial" w:cs="Arial"/>
                <w:b/>
              </w:rPr>
              <w:t>Deeenergised</w:t>
            </w:r>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w:t>
            </w:r>
            <w:proofErr w:type="gramStart"/>
            <w:r w:rsidRPr="00055DAC">
              <w:rPr>
                <w:rFonts w:ascii="Arial" w:hAnsi="Arial" w:cs="Arial"/>
              </w:rPr>
              <w:t>as a result of</w:t>
            </w:r>
            <w:proofErr w:type="gramEnd"/>
            <w:r w:rsidRPr="00055DAC">
              <w:rPr>
                <w:rFonts w:ascii="Arial" w:hAnsi="Arial" w:cs="Arial"/>
              </w:rPr>
              <w:t xml:space="preserve"> </w:t>
            </w:r>
            <w:r w:rsidRPr="00055DAC">
              <w:rPr>
                <w:rFonts w:ascii="Arial" w:hAnsi="Arial" w:cs="Arial"/>
                <w:b/>
              </w:rPr>
              <w:t xml:space="preserve">Deenergisation </w:t>
            </w:r>
            <w:r w:rsidRPr="00055DAC">
              <w:rPr>
                <w:rFonts w:ascii="Arial" w:hAnsi="Arial" w:cs="Arial"/>
              </w:rPr>
              <w:t xml:space="preserve">of </w:t>
            </w:r>
            <w:proofErr w:type="gramStart"/>
            <w:r w:rsidRPr="00055DAC">
              <w:rPr>
                <w:rFonts w:ascii="Arial" w:hAnsi="Arial" w:cs="Arial"/>
                <w:b/>
              </w:rPr>
              <w:t xml:space="preserve">Plant </w:t>
            </w:r>
            <w:r w:rsidRPr="00055DAC">
              <w:rPr>
                <w:rFonts w:ascii="Arial" w:hAnsi="Arial" w:cs="Arial"/>
              </w:rPr>
              <w:t xml:space="preserve"> and</w:t>
            </w:r>
            <w:proofErr w:type="gramEnd"/>
            <w:r w:rsidRPr="00055DAC">
              <w:rPr>
                <w:rFonts w:ascii="Arial" w:hAnsi="Arial" w:cs="Arial"/>
              </w:rPr>
              <w:t xml:space="preserve">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6C65B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w:t>
            </w:r>
            <w:proofErr w:type="gramStart"/>
            <w:r w:rsidRPr="00055DAC">
              <w:rPr>
                <w:rFonts w:ascii="Arial" w:hAnsi="Arial" w:cs="Arial"/>
                <w:b/>
                <w:bCs/>
              </w:rPr>
              <w:t xml:space="preserve">Amendment </w:t>
            </w:r>
            <w:bookmarkStart w:id="46" w:name="_BPDCD_43"/>
            <w:r w:rsidRPr="00055DAC">
              <w:rPr>
                <w:rFonts w:ascii="Arial" w:hAnsi="Arial" w:cs="Arial"/>
                <w:b/>
                <w:bCs/>
                <w:strike/>
                <w:color w:val="FF0000"/>
              </w:rPr>
              <w:t xml:space="preserve"> </w:t>
            </w:r>
            <w:r w:rsidRPr="00055DAC">
              <w:rPr>
                <w:rFonts w:ascii="Arial Bold" w:hAnsi="Arial Bold" w:cs="Arial"/>
                <w:b/>
                <w:bCs/>
              </w:rPr>
              <w:t>Implementation</w:t>
            </w:r>
            <w:proofErr w:type="gramEnd"/>
            <w:r w:rsidRPr="00055DAC">
              <w:rPr>
                <w:rFonts w:ascii="Arial Bold" w:hAnsi="Arial Bold" w:cs="Arial"/>
                <w:b/>
                <w:bCs/>
              </w:rPr>
              <w:t xml:space="preserve"> </w:t>
            </w:r>
            <w:bookmarkEnd w:id="46"/>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w:t>
            </w:r>
            <w:proofErr w:type="gramStart"/>
            <w:r w:rsidRPr="00055DAC">
              <w:rPr>
                <w:rFonts w:ascii="Arial" w:hAnsi="Arial" w:cs="Arial"/>
              </w:rPr>
              <w:t>so as to</w:t>
            </w:r>
            <w:proofErr w:type="gramEnd"/>
            <w:r w:rsidRPr="00055DAC">
              <w:rPr>
                <w:rFonts w:ascii="Arial" w:hAnsi="Arial" w:cs="Arial"/>
              </w:rPr>
              <w:t xml:space="preserve">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electrical  energy</w:t>
            </w:r>
            <w:proofErr w:type="gramEnd"/>
            <w:r w:rsidRPr="00055DAC">
              <w:rPr>
                <w:rFonts w:ascii="Arial" w:hAnsi="Arial" w:cs="Arial"/>
              </w:rPr>
              <w:t xml:space="preserve"> produced, flowing or supplied by an electric circuit during a time interval, being the integral with respect to time of the power, measured in units of watt-</w:t>
            </w:r>
            <w:proofErr w:type="gramStart"/>
            <w:r w:rsidRPr="00055DAC">
              <w:rPr>
                <w:rFonts w:ascii="Arial" w:hAnsi="Arial" w:cs="Arial"/>
              </w:rPr>
              <w:t>hours  or</w:t>
            </w:r>
            <w:proofErr w:type="gramEnd"/>
            <w:r w:rsidRPr="00055DAC">
              <w:rPr>
                <w:rFonts w:ascii="Arial" w:hAnsi="Arial" w:cs="Arial"/>
              </w:rPr>
              <w:t xml:space="preserve">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Wh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KWh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r w:rsidRPr="00055DAC">
              <w:rPr>
                <w:rFonts w:ascii="Arial" w:hAnsi="Arial" w:cs="Arial"/>
                <w:b/>
                <w:bCs/>
                <w:szCs w:val="22"/>
              </w:rPr>
              <w:t>LoA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6C65B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094C11">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094C11">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094C11">
        <w:tc>
          <w:tcPr>
            <w:tcW w:w="2695" w:type="dxa"/>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094C11">
        <w:tc>
          <w:tcPr>
            <w:tcW w:w="2695" w:type="dxa"/>
            <w:shd w:val="clear" w:color="auto" w:fill="auto"/>
          </w:tcPr>
          <w:p w14:paraId="3B50984D" w14:textId="7FFF1743" w:rsidR="00380C61" w:rsidRPr="00055DAC" w:rsidRDefault="00380C61" w:rsidP="00055DAC">
            <w:pPr>
              <w:pStyle w:val="BodyText"/>
              <w:rPr>
                <w:rFonts w:ascii="Arial" w:hAnsi="Arial" w:cs="Arial"/>
                <w:b/>
                <w:bCs/>
                <w:w w:val="0"/>
              </w:rPr>
            </w:pPr>
            <w:bookmarkStart w:id="47" w:name="_BPDCI_44"/>
            <w:r w:rsidRPr="00055DAC">
              <w:rPr>
                <w:rFonts w:ascii="Arial" w:hAnsi="Arial" w:cs="Arial"/>
                <w:b/>
                <w:bCs/>
                <w:w w:val="0"/>
              </w:rPr>
              <w:t>"ET Restrictions on Availability"</w:t>
            </w:r>
            <w:bookmarkEnd w:id="47"/>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48"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48"/>
          </w:p>
        </w:tc>
      </w:tr>
      <w:tr w:rsidR="00380C61" w:rsidRPr="00055DAC" w14:paraId="59E88B78" w14:textId="77777777" w:rsidTr="00094C11">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094C11">
        <w:tc>
          <w:tcPr>
            <w:tcW w:w="2695" w:type="dxa"/>
          </w:tcPr>
          <w:p w14:paraId="493B5555" w14:textId="24B73B30" w:rsidR="00380C61" w:rsidRPr="00055DAC" w:rsidRDefault="00380C61" w:rsidP="006042DD">
            <w:pPr>
              <w:pStyle w:val="BodyText"/>
              <w:rPr>
                <w:rFonts w:ascii="Arial" w:hAnsi="Arial" w:cs="Arial"/>
                <w:b/>
                <w:bCs/>
                <w:color w:val="000000"/>
                <w:w w:val="0"/>
              </w:rPr>
            </w:pPr>
            <w:r w:rsidRPr="00055DAC">
              <w:rPr>
                <w:rFonts w:ascii="Arial" w:hAnsi="Arial" w:cs="Arial"/>
                <w:b/>
                <w:bCs/>
                <w:color w:val="000000"/>
                <w:w w:val="0"/>
              </w:rPr>
              <w:t>“European Commission”</w:t>
            </w:r>
          </w:p>
        </w:tc>
        <w:tc>
          <w:tcPr>
            <w:tcW w:w="6657" w:type="dxa"/>
            <w:gridSpan w:val="2"/>
          </w:tcPr>
          <w:p w14:paraId="04457673" w14:textId="1B6F2E4D" w:rsidR="00380C61" w:rsidRPr="00055DAC" w:rsidRDefault="00380C61" w:rsidP="006042DD">
            <w:pPr>
              <w:pStyle w:val="BodyText"/>
              <w:jc w:val="both"/>
              <w:rPr>
                <w:rFonts w:ascii="Arial" w:hAnsi="Arial" w:cs="Arial"/>
                <w:w w:val="0"/>
              </w:rPr>
            </w:pPr>
            <w:r w:rsidRPr="00055DAC">
              <w:rPr>
                <w:rFonts w:ascii="Arial" w:hAnsi="Arial" w:cs="Arial"/>
              </w:rPr>
              <w:t>means the institution of that name established under The Treaty on European Union as amended from time to time;</w:t>
            </w:r>
          </w:p>
        </w:tc>
      </w:tr>
      <w:tr w:rsidR="00E60F1D" w:rsidRPr="00055DAC" w14:paraId="57633813" w14:textId="77777777" w:rsidTr="00094C11">
        <w:tc>
          <w:tcPr>
            <w:tcW w:w="2695" w:type="dxa"/>
          </w:tcPr>
          <w:p w14:paraId="643E3FAA" w14:textId="5B030CC7" w:rsidR="00E60F1D" w:rsidRPr="00055DAC" w:rsidRDefault="006042DD" w:rsidP="00055DAC">
            <w:pPr>
              <w:pStyle w:val="BodyText"/>
              <w:rPr>
                <w:rFonts w:ascii="Arial" w:hAnsi="Arial" w:cs="Arial"/>
                <w:b/>
                <w:bCs/>
              </w:rPr>
            </w:pPr>
            <w:r w:rsidRPr="00055DAC">
              <w:rPr>
                <w:rFonts w:ascii="Arial" w:hAnsi="Arial" w:cs="Arial"/>
                <w:b/>
                <w:bCs/>
              </w:rPr>
              <w:t>“Evaluation of Transmission Impact”</w:t>
            </w:r>
          </w:p>
        </w:tc>
        <w:tc>
          <w:tcPr>
            <w:tcW w:w="6657" w:type="dxa"/>
            <w:gridSpan w:val="2"/>
          </w:tcPr>
          <w:p w14:paraId="431D556E" w14:textId="3E357A3D" w:rsidR="00E60F1D" w:rsidRPr="00055DAC" w:rsidRDefault="006042DD" w:rsidP="00055DAC">
            <w:pPr>
              <w:pStyle w:val="BodyText"/>
              <w:jc w:val="both"/>
              <w:rPr>
                <w:rFonts w:ascii="Arial" w:hAnsi="Arial" w:cs="Arial"/>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094C11">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094C11">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094C11">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2A017E60"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ins w:id="49" w:author="Paul Mott [NESO]" w:date="2025-08-31T17:37:00Z" w16du:dateUtc="2025-08-31T16:37:00Z">
              <w:r w:rsidR="007C7FAD" w:rsidRPr="00203880">
                <w:rPr>
                  <w:rFonts w:ascii="Arial" w:hAnsi="Arial" w:cs="Arial"/>
                </w:rPr>
                <w:t>, either</w:t>
              </w:r>
            </w:ins>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ins w:id="50" w:author="Paul Mott [NESO]" w:date="2025-08-31T17:37:00Z" w16du:dateUtc="2025-08-31T16:37:00Z">
              <w:r w:rsidR="00DD6E8A">
                <w:rPr>
                  <w:rFonts w:ascii="Arial" w:hAnsi="Arial" w:cs="Arial"/>
                </w:rPr>
                <w:t>, or otherwise so designated by t</w:t>
              </w:r>
              <w:r w:rsidR="00DD6E8A" w:rsidRPr="00C84AD4">
                <w:rPr>
                  <w:rFonts w:ascii="Arial" w:hAnsi="Arial" w:cs="Arial"/>
                </w:rPr>
                <w:t>he</w:t>
              </w:r>
              <w:r w:rsidR="00DD6E8A">
                <w:rPr>
                  <w:rFonts w:ascii="Arial" w:hAnsi="Arial" w:cs="Arial"/>
                  <w:b/>
                  <w:bCs/>
                </w:rPr>
                <w:t xml:space="preserve"> Authority</w:t>
              </w:r>
              <w:r w:rsidR="00DD6E8A" w:rsidRPr="00055DAC">
                <w:rPr>
                  <w:rFonts w:ascii="Arial" w:hAnsi="Arial" w:cs="Arial"/>
                </w:rPr>
                <w:t>;</w:t>
              </w:r>
            </w:ins>
            <w:del w:id="51" w:author="Paul Mott [NESO]" w:date="2025-08-31T17:37:00Z" w16du:dateUtc="2025-08-31T16:37:00Z">
              <w:r w:rsidRPr="00055DAC" w:rsidDel="00DD6E8A">
                <w:rPr>
                  <w:rFonts w:ascii="Arial" w:hAnsi="Arial" w:cs="Arial"/>
                </w:rPr>
                <w:delText>;</w:delText>
              </w:r>
            </w:del>
          </w:p>
        </w:tc>
      </w:tr>
      <w:tr w:rsidR="00380C61" w:rsidRPr="00055DAC" w14:paraId="10A1E3F2" w14:textId="77777777" w:rsidTr="00094C11">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6C65B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"Exemptable"</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52"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52"/>
          </w:p>
        </w:tc>
      </w:tr>
      <w:tr w:rsidR="00380C61" w:rsidRPr="00055DAC" w14:paraId="591D7B84" w14:textId="77777777" w:rsidTr="006C65B2">
        <w:tc>
          <w:tcPr>
            <w:tcW w:w="2695" w:type="dxa"/>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Station </w:t>
            </w:r>
            <w:r w:rsidRPr="00055DAC">
              <w:rPr>
                <w:rFonts w:ascii="Arial" w:hAnsi="Arial" w:cs="Arial"/>
              </w:rPr>
              <w:t xml:space="preserve"> where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entered into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on the basis of the </w:t>
            </w:r>
            <w:r w:rsidRPr="00055DAC">
              <w:rPr>
                <w:rFonts w:ascii="Arial" w:hAnsi="Arial" w:cs="Arial"/>
                <w:b/>
              </w:rPr>
              <w:t>Interim Connect and Manage Arrangements</w:t>
            </w:r>
            <w:r w:rsidRPr="00055DAC">
              <w:rPr>
                <w:rFonts w:ascii="Arial" w:hAnsi="Arial" w:cs="Arial"/>
              </w:rPr>
              <w:t>;</w:t>
            </w:r>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entered into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Commissioning Period Effective Date</w:t>
            </w:r>
            <w:r w:rsidRPr="00055DAC">
              <w:rPr>
                <w:rFonts w:ascii="Arial" w:hAnsi="Arial" w:cs="Arial"/>
                <w:szCs w:val="22"/>
              </w:rPr>
              <w:t>;</w:t>
            </w:r>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53" w:name="_BPDCD_52"/>
            <w:r w:rsidRPr="00055DAC">
              <w:rPr>
                <w:rFonts w:ascii="Arial Bold" w:hAnsi="Arial Bold" w:cs="Arial"/>
                <w:b/>
                <w:bCs/>
              </w:rPr>
              <w:t>The Company</w:t>
            </w:r>
            <w:bookmarkEnd w:id="53"/>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r w:rsidRPr="00055DAC">
              <w:rPr>
                <w:rFonts w:ascii="Arial" w:hAnsi="Arial" w:cs="Arial"/>
                <w:b/>
                <w:bCs/>
              </w:rPr>
              <w:t xml:space="preserve">CUSC </w:t>
            </w:r>
            <w:r w:rsidRPr="00055DAC">
              <w:rPr>
                <w:rFonts w:ascii="Arial" w:hAnsi="Arial" w:cs="Arial"/>
              </w:rPr>
              <w:t xml:space="preserve"> Section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6C65B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r w:rsidRPr="00055DAC">
              <w:rPr>
                <w:rFonts w:ascii="Arial" w:hAnsi="Arial" w:cs="Arial"/>
              </w:rPr>
              <w:t xml:space="preserve">For the purpose of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6C65B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The charge or credit to Demand and Generator Users in respect of TNUoS charges in the event of a breach of the Limiting Regulation.</w:t>
            </w:r>
          </w:p>
        </w:tc>
      </w:tr>
      <w:tr w:rsidR="00380C61" w:rsidRPr="00055DAC" w14:paraId="4BCA323C" w14:textId="77777777" w:rsidTr="006C65B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(b) is properly a housekeeping modification required as a result of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  updating names or addresses listed in the </w:t>
            </w:r>
            <w:r w:rsidRPr="00055DAC">
              <w:rPr>
                <w:rFonts w:ascii="Arial" w:hAnsi="Arial" w:cs="Arial"/>
                <w:b/>
              </w:rPr>
              <w:t>CUSC</w:t>
            </w:r>
            <w:r w:rsidRPr="00055DAC">
              <w:rPr>
                <w:rFonts w:ascii="Arial" w:hAnsi="Arial" w:cs="Arial"/>
              </w:rPr>
              <w:t>;</w:t>
            </w:r>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(ii) correcting any minor typographical errors;</w:t>
            </w:r>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6C65B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6C65B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6C65B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6C65B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6C65B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6C65B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6C65B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6C65B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6C65B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6C65B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Shall mean;</w:t>
            </w:r>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for;</w:t>
            </w:r>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6C65B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6C65B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6C65B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6C65B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6C65B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6C65B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6C65B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6C65B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CMP434 Implementation Date</w:t>
            </w:r>
            <w:r w:rsidRPr="00055DAC">
              <w:rPr>
                <w:rFonts w:ascii="Arial" w:hAnsi="Arial" w:cs="Arial"/>
                <w:szCs w:val="22"/>
              </w:rPr>
              <w:t>;</w:t>
            </w:r>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6C65B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6C65B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occur;</w:t>
            </w:r>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6C65B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6C65B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6C65B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“Fixed BSUoS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r w:rsidRPr="00055DAC">
              <w:rPr>
                <w:rFonts w:ascii="Arial" w:hAnsi="Arial" w:cs="Arial"/>
                <w:b/>
                <w:bCs/>
                <w:szCs w:val="22"/>
              </w:rPr>
              <w:t>BSUoS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6C65B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period of time during which the </w:t>
            </w:r>
            <w:r w:rsidRPr="00055DAC">
              <w:rPr>
                <w:rFonts w:ascii="Arial" w:hAnsi="Arial" w:cs="Arial"/>
                <w:b/>
                <w:bCs/>
                <w:szCs w:val="22"/>
              </w:rPr>
              <w:t>Fixed BSUoS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6C65B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6C65B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6C65B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6C65B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6C65B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6C65B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6C65B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6C65B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6C65B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6C65B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6C65B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6C65B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6C65B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driven by a gas turbine (for instance an aero-engine);</w:t>
            </w:r>
          </w:p>
        </w:tc>
      </w:tr>
      <w:tr w:rsidR="00380C61" w:rsidRPr="00055DAC" w14:paraId="76869FDE" w14:textId="77777777" w:rsidTr="006C65B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7AA(1) of the Gas Act 1986;</w:t>
            </w:r>
          </w:p>
        </w:tc>
      </w:tr>
      <w:tr w:rsidR="00937C56" w:rsidRPr="00055DAC" w14:paraId="2E2FFBC0" w14:textId="77777777" w:rsidTr="006C65B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D56A98">
              <w:rPr>
                <w:rFonts w:ascii="Arial" w:hAnsi="Arial" w:cs="Arial"/>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entered into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A57936">
              <w:rPr>
                <w:rFonts w:ascii="Arial" w:hAnsi="Arial" w:cs="Arial"/>
                <w:b/>
                <w:bCs/>
                <w:szCs w:val="22"/>
              </w:rPr>
              <w:t xml:space="preserve"> </w:t>
            </w:r>
            <w:r w:rsidR="004C5B9B" w:rsidRPr="00D56A98">
              <w:rPr>
                <w:rFonts w:ascii="Arial" w:hAnsi="Arial" w:cs="Arial"/>
                <w:szCs w:val="22"/>
              </w:rPr>
              <w:t>and</w:t>
            </w:r>
            <w:r w:rsidR="003B24B1" w:rsidRPr="00D56A98">
              <w:rPr>
                <w:rFonts w:ascii="Arial" w:hAnsi="Arial" w:cs="Arial"/>
                <w:szCs w:val="22"/>
              </w:rPr>
              <w:t xml:space="preserve"> (b) the </w:t>
            </w:r>
            <w:r w:rsidR="003B24B1" w:rsidRPr="00D56A98">
              <w:rPr>
                <w:rFonts w:ascii="Arial" w:hAnsi="Arial" w:cs="Arial"/>
                <w:b/>
                <w:szCs w:val="22"/>
              </w:rPr>
              <w:t>Gate 1 Existing Agreements;</w:t>
            </w:r>
            <w:r w:rsidR="004C5B9B" w:rsidRPr="00D56A98">
              <w:rPr>
                <w:rFonts w:ascii="Arial" w:hAnsi="Arial" w:cs="Arial"/>
                <w:szCs w:val="22"/>
              </w:rPr>
              <w:t xml:space="preserve"> </w:t>
            </w:r>
          </w:p>
        </w:tc>
      </w:tr>
      <w:tr w:rsidR="00937C56" w:rsidRPr="00055DAC" w14:paraId="499FF231" w14:textId="77777777" w:rsidTr="006C65B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6C65B2">
        <w:trPr>
          <w:trHeight w:val="300"/>
        </w:trPr>
        <w:tc>
          <w:tcPr>
            <w:tcW w:w="2695" w:type="dxa"/>
          </w:tcPr>
          <w:p w14:paraId="246358F3" w14:textId="7E3735BB" w:rsidR="00520BA5" w:rsidRPr="00D56A98" w:rsidRDefault="00520BA5" w:rsidP="00F629C1">
            <w:pPr>
              <w:pStyle w:val="BodyText"/>
              <w:rPr>
                <w:rFonts w:ascii="Arial" w:hAnsi="Arial" w:cs="Arial"/>
                <w:b/>
                <w:szCs w:val="22"/>
              </w:rPr>
            </w:pPr>
            <w:r w:rsidRPr="00D56A98">
              <w:rPr>
                <w:rFonts w:ascii="Arial" w:hAnsi="Arial" w:cs="Arial"/>
                <w:b/>
              </w:rPr>
              <w:t>“Gate 1 ATV”</w:t>
            </w:r>
          </w:p>
        </w:tc>
        <w:tc>
          <w:tcPr>
            <w:tcW w:w="6657" w:type="dxa"/>
            <w:gridSpan w:val="2"/>
          </w:tcPr>
          <w:p w14:paraId="125836A6" w14:textId="271545CA" w:rsidR="00520BA5" w:rsidRPr="00D56A98" w:rsidRDefault="00520BA5" w:rsidP="00F629C1">
            <w:pPr>
              <w:spacing w:after="240"/>
              <w:jc w:val="both"/>
              <w:rPr>
                <w:rFonts w:ascii="Arial" w:hAnsi="Arial" w:cs="Arial"/>
                <w:szCs w:val="22"/>
              </w:rPr>
            </w:pPr>
            <w:r w:rsidRPr="00D56A98">
              <w:rPr>
                <w:rFonts w:ascii="Arial" w:hAnsi="Arial"/>
                <w:szCs w:val="22"/>
              </w:rPr>
              <w:t xml:space="preserve">the Agreement to Vary issued by </w:t>
            </w:r>
            <w:r w:rsidRPr="00D56A98">
              <w:rPr>
                <w:rFonts w:ascii="Arial" w:hAnsi="Arial"/>
                <w:b/>
                <w:szCs w:val="22"/>
              </w:rPr>
              <w:t>The Company</w:t>
            </w:r>
            <w:r w:rsidRPr="00D56A98">
              <w:rPr>
                <w:rFonts w:ascii="Arial" w:hAnsi="Arial"/>
                <w:szCs w:val="22"/>
              </w:rPr>
              <w:t xml:space="preserve"> to the </w:t>
            </w:r>
            <w:r w:rsidRPr="00D56A98">
              <w:rPr>
                <w:rFonts w:ascii="Arial" w:hAnsi="Arial"/>
                <w:b/>
                <w:szCs w:val="22"/>
              </w:rPr>
              <w:t>User</w:t>
            </w:r>
            <w:r w:rsidRPr="00D56A98">
              <w:rPr>
                <w:rFonts w:ascii="Arial" w:hAnsi="Arial"/>
                <w:szCs w:val="22"/>
              </w:rPr>
              <w:t xml:space="preserve"> in respect of </w:t>
            </w:r>
            <w:r w:rsidRPr="00D56A98">
              <w:rPr>
                <w:rFonts w:ascii="Arial" w:hAnsi="Arial"/>
                <w:b/>
                <w:szCs w:val="22"/>
              </w:rPr>
              <w:t>Existing Agreements</w:t>
            </w:r>
            <w:r w:rsidRPr="00D56A98">
              <w:rPr>
                <w:rFonts w:ascii="Arial" w:hAnsi="Arial"/>
                <w:szCs w:val="22"/>
              </w:rPr>
              <w:t xml:space="preserve"> for a </w:t>
            </w:r>
            <w:r w:rsidRPr="00D56A98">
              <w:rPr>
                <w:rFonts w:ascii="Arial" w:hAnsi="Arial"/>
                <w:b/>
                <w:szCs w:val="22"/>
              </w:rPr>
              <w:t>Project</w:t>
            </w:r>
            <w:r w:rsidRPr="00D56A98">
              <w:rPr>
                <w:rFonts w:ascii="Arial" w:hAnsi="Arial"/>
                <w:szCs w:val="22"/>
              </w:rPr>
              <w:t xml:space="preserve"> in accordance with Paragraph 18.13 ;</w:t>
            </w:r>
          </w:p>
        </w:tc>
      </w:tr>
      <w:tr w:rsidR="00937C56" w:rsidRPr="00055DAC" w14:paraId="25851110" w14:textId="77777777" w:rsidTr="006C65B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5261DA3"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D56A98">
              <w:rPr>
                <w:rFonts w:ascii="Arial" w:hAnsi="Arial" w:cs="Arial"/>
                <w:szCs w:val="22"/>
              </w:rPr>
              <w:t xml:space="preserve">and in the </w:t>
            </w:r>
            <w:r w:rsidR="00824E9F" w:rsidRPr="00D56A98">
              <w:rPr>
                <w:rFonts w:ascii="Arial" w:hAnsi="Arial" w:cs="Arial"/>
                <w:b/>
                <w:szCs w:val="22"/>
              </w:rPr>
              <w:t xml:space="preserve">Gate 1 ATV </w:t>
            </w:r>
            <w:r w:rsidR="00824E9F" w:rsidRPr="00D56A98">
              <w:rPr>
                <w:rFonts w:ascii="Arial" w:hAnsi="Arial" w:cs="Arial"/>
                <w:szCs w:val="22"/>
              </w:rPr>
              <w:t xml:space="preserve">making the </w:t>
            </w:r>
            <w:r w:rsidR="00824E9F" w:rsidRPr="00D56A98">
              <w:rPr>
                <w:rFonts w:ascii="Arial" w:hAnsi="Arial" w:cs="Arial"/>
                <w:b/>
                <w:szCs w:val="22"/>
              </w:rPr>
              <w:t xml:space="preserve">Gate 1 Existing Agreements </w:t>
            </w:r>
            <w:r w:rsidR="00824E9F" w:rsidRPr="00D56A98">
              <w:rPr>
                <w:rFonts w:ascii="Arial" w:hAnsi="Arial" w:cs="Arial"/>
                <w:szCs w:val="22"/>
              </w:rPr>
              <w:t xml:space="preserve">conditional until a </w:t>
            </w:r>
            <w:r w:rsidR="00824E9F" w:rsidRPr="00D56A98">
              <w:rPr>
                <w:rFonts w:ascii="Arial" w:hAnsi="Arial" w:cs="Arial"/>
                <w:b/>
                <w:szCs w:val="22"/>
              </w:rPr>
              <w:t xml:space="preserve">Gate 2 Offer </w:t>
            </w:r>
            <w:r w:rsidR="00824E9F" w:rsidRPr="00D56A98">
              <w:rPr>
                <w:rFonts w:ascii="Arial" w:hAnsi="Arial" w:cs="Arial"/>
                <w:szCs w:val="22"/>
              </w:rPr>
              <w:t>is accepted</w:t>
            </w:r>
            <w:r w:rsidRPr="00D56A98">
              <w:rPr>
                <w:rFonts w:ascii="Arial" w:hAnsi="Arial" w:cs="Arial"/>
                <w:szCs w:val="22"/>
              </w:rPr>
              <w:t>;</w:t>
            </w:r>
          </w:p>
        </w:tc>
      </w:tr>
      <w:tr w:rsidR="00DC4F47" w:rsidRPr="00055DAC" w14:paraId="139940AC" w14:textId="77777777" w:rsidTr="006C65B2">
        <w:trPr>
          <w:trHeight w:val="300"/>
        </w:trPr>
        <w:tc>
          <w:tcPr>
            <w:tcW w:w="2695" w:type="dxa"/>
          </w:tcPr>
          <w:p w14:paraId="7A650567" w14:textId="2771A4F8" w:rsidR="00DC4F47" w:rsidRPr="00D56A98" w:rsidRDefault="00DC4F47" w:rsidP="00F629C1">
            <w:pPr>
              <w:pStyle w:val="BodyText"/>
              <w:rPr>
                <w:rFonts w:ascii="Arial" w:hAnsi="Arial" w:cs="Arial"/>
                <w:b/>
                <w:szCs w:val="22"/>
              </w:rPr>
            </w:pPr>
            <w:r w:rsidRPr="00D56A98">
              <w:rPr>
                <w:rFonts w:ascii="Arial" w:hAnsi="Arial" w:cs="Arial"/>
                <w:b/>
                <w:szCs w:val="22"/>
              </w:rPr>
              <w:t>“Gate 1 Existing Agreements”</w:t>
            </w:r>
          </w:p>
        </w:tc>
        <w:tc>
          <w:tcPr>
            <w:tcW w:w="6657" w:type="dxa"/>
            <w:gridSpan w:val="2"/>
          </w:tcPr>
          <w:p w14:paraId="108D30E3" w14:textId="4DD28D98" w:rsidR="00DC4F47" w:rsidRPr="00D56A98" w:rsidRDefault="00DC4F47"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1 ATV</w:t>
            </w:r>
            <w:r w:rsidRPr="00D56A98">
              <w:rPr>
                <w:rFonts w:ascii="Arial" w:hAnsi="Arial" w:cs="Arial"/>
                <w:szCs w:val="22"/>
              </w:rPr>
              <w:t xml:space="preserve">) on the execution of the </w:t>
            </w:r>
            <w:r w:rsidRPr="00D56A98">
              <w:rPr>
                <w:rFonts w:ascii="Arial" w:hAnsi="Arial" w:cs="Arial"/>
                <w:b/>
                <w:szCs w:val="22"/>
              </w:rPr>
              <w:t>Gate 1 ATV</w:t>
            </w:r>
            <w:r w:rsidRPr="00D56A98">
              <w:rPr>
                <w:rFonts w:ascii="Arial" w:hAnsi="Arial" w:cs="Arial"/>
                <w:szCs w:val="22"/>
              </w:rPr>
              <w:t>;</w:t>
            </w:r>
          </w:p>
        </w:tc>
      </w:tr>
      <w:tr w:rsidR="00937C56" w:rsidRPr="00055DAC" w14:paraId="763C5F15" w14:textId="77777777" w:rsidTr="006C65B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6C65B2">
        <w:trPr>
          <w:trHeight w:val="300"/>
        </w:trPr>
        <w:tc>
          <w:tcPr>
            <w:tcW w:w="2695" w:type="dxa"/>
          </w:tcPr>
          <w:p w14:paraId="7AE91E6C" w14:textId="77777777" w:rsidR="000C7EF7" w:rsidRPr="00D56A98" w:rsidRDefault="000C7EF7" w:rsidP="00055DAC">
            <w:pPr>
              <w:pStyle w:val="BodyText"/>
              <w:rPr>
                <w:rFonts w:ascii="Arial" w:hAnsi="Arial" w:cs="Arial"/>
                <w:b/>
                <w:szCs w:val="22"/>
              </w:rPr>
            </w:pPr>
            <w:r w:rsidRPr="00D56A98">
              <w:rPr>
                <w:rFonts w:ascii="Arial" w:hAnsi="Arial" w:cs="Arial"/>
                <w:b/>
                <w:szCs w:val="22"/>
              </w:rPr>
              <w:t>“Gate 1 Notification”</w:t>
            </w:r>
          </w:p>
          <w:p w14:paraId="64286802" w14:textId="2561FB03" w:rsidR="000C7EF7" w:rsidRPr="00D56A98" w:rsidRDefault="000C7EF7" w:rsidP="00F629C1">
            <w:pPr>
              <w:pStyle w:val="BodyText"/>
              <w:rPr>
                <w:rFonts w:ascii="Arial" w:hAnsi="Arial" w:cs="Arial"/>
                <w:b/>
                <w:szCs w:val="22"/>
              </w:rPr>
            </w:pPr>
          </w:p>
        </w:tc>
        <w:tc>
          <w:tcPr>
            <w:tcW w:w="6657" w:type="dxa"/>
            <w:gridSpan w:val="2"/>
          </w:tcPr>
          <w:p w14:paraId="7D2AFBE6" w14:textId="5C410733" w:rsidR="000C7EF7" w:rsidRPr="00D56A98" w:rsidRDefault="000C7EF7" w:rsidP="00F629C1">
            <w:pPr>
              <w:spacing w:after="240"/>
              <w:jc w:val="both"/>
              <w:rPr>
                <w:rFonts w:ascii="Arial" w:hAnsi="Arial" w:cs="Arial"/>
                <w:szCs w:val="22"/>
              </w:rPr>
            </w:pPr>
            <w:r w:rsidRPr="00D56A98">
              <w:rPr>
                <w:rFonts w:ascii="Arial" w:hAnsi="Arial" w:cs="Arial"/>
                <w:szCs w:val="22"/>
              </w:rPr>
              <w:t xml:space="preserve">a notification in writing by a </w:t>
            </w:r>
            <w:r w:rsidRPr="00D56A98">
              <w:rPr>
                <w:rFonts w:ascii="Arial" w:hAnsi="Arial" w:cs="Arial"/>
                <w:b/>
                <w:szCs w:val="22"/>
              </w:rPr>
              <w:t>User</w:t>
            </w:r>
            <w:r w:rsidRPr="00D56A98">
              <w:rPr>
                <w:rFonts w:ascii="Arial" w:hAnsi="Arial" w:cs="Arial"/>
                <w:szCs w:val="22"/>
              </w:rPr>
              <w:t xml:space="preserve"> to </w:t>
            </w:r>
            <w:r w:rsidRPr="00D56A98">
              <w:rPr>
                <w:rFonts w:ascii="Arial" w:hAnsi="Arial" w:cs="Arial"/>
                <w:b/>
                <w:szCs w:val="22"/>
              </w:rPr>
              <w:t>The Company</w:t>
            </w:r>
            <w:r w:rsidRPr="00D56A98">
              <w:rPr>
                <w:rFonts w:ascii="Arial" w:hAnsi="Arial" w:cs="Arial"/>
                <w:szCs w:val="22"/>
              </w:rPr>
              <w:t xml:space="preserve"> that it does not intend to submit an </w:t>
            </w:r>
            <w:r w:rsidRPr="00D56A98">
              <w:rPr>
                <w:rFonts w:ascii="Arial" w:hAnsi="Arial" w:cs="Arial"/>
                <w:b/>
                <w:szCs w:val="22"/>
              </w:rPr>
              <w:t>EA Request</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w:t>
            </w:r>
          </w:p>
        </w:tc>
      </w:tr>
      <w:tr w:rsidR="00937C56" w:rsidRPr="00055DAC" w14:paraId="4DF2D833" w14:textId="77777777" w:rsidTr="006C65B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D56A98">
              <w:rPr>
                <w:rFonts w:ascii="Arial" w:hAnsi="Arial" w:cs="Arial"/>
                <w:szCs w:val="22"/>
              </w:rPr>
              <w:t xml:space="preserve"> (a)</w:t>
            </w:r>
            <w:r w:rsidR="00937C56" w:rsidRPr="00D56A98">
              <w:rPr>
                <w:rFonts w:ascii="Arial" w:hAnsi="Arial" w:cs="Arial"/>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entered into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Gate 2 Offer</w:t>
            </w:r>
            <w:r w:rsidR="00122D5B" w:rsidRPr="00055DAC">
              <w:rPr>
                <w:rFonts w:ascii="Arial" w:hAnsi="Arial" w:cs="Arial"/>
                <w:b/>
                <w:bCs/>
                <w:szCs w:val="22"/>
              </w:rPr>
              <w:t xml:space="preserve"> </w:t>
            </w:r>
            <w:r w:rsidR="00122D5B" w:rsidRPr="00D56A98">
              <w:rPr>
                <w:rFonts w:ascii="Arial" w:hAnsi="Arial" w:cs="Arial"/>
                <w:strike/>
                <w:szCs w:val="22"/>
              </w:rPr>
              <w:t>;</w:t>
            </w:r>
            <w:r w:rsidR="00122D5B" w:rsidRPr="00D56A98">
              <w:rPr>
                <w:rFonts w:ascii="Arial" w:hAnsi="Arial" w:cs="Arial"/>
                <w:szCs w:val="22"/>
              </w:rPr>
              <w:t xml:space="preserve"> and (b) the </w:t>
            </w:r>
            <w:r w:rsidR="00122D5B" w:rsidRPr="00D56A98">
              <w:rPr>
                <w:rFonts w:ascii="Arial" w:hAnsi="Arial" w:cs="Arial"/>
                <w:b/>
                <w:szCs w:val="22"/>
              </w:rPr>
              <w:t>Gate 2 Existing Agreements</w:t>
            </w:r>
            <w:r w:rsidR="00937C56" w:rsidRPr="00D56A98">
              <w:rPr>
                <w:rFonts w:ascii="Arial" w:hAnsi="Arial" w:cs="Arial"/>
                <w:szCs w:val="22"/>
              </w:rPr>
              <w:t>;</w:t>
            </w:r>
          </w:p>
        </w:tc>
      </w:tr>
      <w:tr w:rsidR="00937C56" w:rsidRPr="00055DAC" w14:paraId="2A8478E3" w14:textId="77777777" w:rsidTr="006C65B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6C65B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D56A98">
              <w:rPr>
                <w:rFonts w:ascii="Arial" w:hAnsi="Arial" w:cs="Arial"/>
                <w:szCs w:val="22"/>
              </w:rPr>
              <w:t xml:space="preserve">which a </w:t>
            </w:r>
            <w:r w:rsidR="00FC5085" w:rsidRPr="00D56A98">
              <w:rPr>
                <w:rFonts w:ascii="Arial" w:hAnsi="Arial" w:cs="Arial"/>
                <w:b/>
                <w:szCs w:val="22"/>
              </w:rPr>
              <w:t xml:space="preserve">Gate 2 Application </w:t>
            </w:r>
            <w:r w:rsidR="00FC5085" w:rsidRPr="00D56A98">
              <w:rPr>
                <w:rFonts w:ascii="Arial" w:hAnsi="Arial" w:cs="Arial"/>
                <w:szCs w:val="22"/>
              </w:rPr>
              <w:t xml:space="preserve">and </w:t>
            </w:r>
            <w:r w:rsidR="00FC5085" w:rsidRPr="00D56A98">
              <w:rPr>
                <w:rFonts w:ascii="Arial" w:hAnsi="Arial" w:cs="Arial"/>
                <w:b/>
                <w:szCs w:val="22"/>
              </w:rPr>
              <w:t xml:space="preserve">EA Request </w:t>
            </w:r>
            <w:r w:rsidR="00FC5085" w:rsidRPr="00D56A98">
              <w:rPr>
                <w:rFonts w:ascii="Arial" w:hAnsi="Arial" w:cs="Arial"/>
                <w:szCs w:val="22"/>
              </w:rPr>
              <w:t xml:space="preserve">has to meet </w:t>
            </w:r>
            <w:r w:rsidRPr="00055DAC">
              <w:rPr>
                <w:rFonts w:ascii="Arial" w:hAnsi="Arial" w:cs="Arial"/>
                <w:szCs w:val="22"/>
              </w:rPr>
              <w:t xml:space="preserve">as set out in the </w:t>
            </w:r>
            <w:r w:rsidRPr="00055DAC">
              <w:rPr>
                <w:rFonts w:ascii="Arial" w:hAnsi="Arial" w:cs="Arial"/>
                <w:b/>
                <w:bCs/>
                <w:szCs w:val="22"/>
              </w:rPr>
              <w:t>Gate 2 Criteria Methodology</w:t>
            </w:r>
            <w:r w:rsidRPr="00055DAC">
              <w:rPr>
                <w:rFonts w:ascii="Arial" w:hAnsi="Arial" w:cs="Arial"/>
                <w:szCs w:val="22"/>
              </w:rPr>
              <w:t>;</w:t>
            </w:r>
          </w:p>
        </w:tc>
      </w:tr>
      <w:tr w:rsidR="00937C56" w:rsidRPr="00055DAC" w14:paraId="0C498565" w14:textId="77777777" w:rsidTr="006C65B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263BBB02"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6C65B2">
        <w:trPr>
          <w:trHeight w:val="300"/>
        </w:trPr>
        <w:tc>
          <w:tcPr>
            <w:tcW w:w="2695" w:type="dxa"/>
          </w:tcPr>
          <w:p w14:paraId="0B2B8444" w14:textId="7580D6A5" w:rsidR="003D2DA8" w:rsidRPr="00D56A98" w:rsidRDefault="003D2DA8" w:rsidP="00F629C1">
            <w:pPr>
              <w:pStyle w:val="BodyText"/>
              <w:rPr>
                <w:rFonts w:ascii="Arial" w:hAnsi="Arial" w:cs="Arial"/>
                <w:b/>
                <w:szCs w:val="22"/>
              </w:rPr>
            </w:pPr>
            <w:r w:rsidRPr="00D56A98">
              <w:rPr>
                <w:rFonts w:ascii="Arial" w:hAnsi="Arial" w:cs="Arial"/>
                <w:b/>
                <w:szCs w:val="22"/>
              </w:rPr>
              <w:t>“Gate 2 Existing Agreements”</w:t>
            </w:r>
          </w:p>
        </w:tc>
        <w:tc>
          <w:tcPr>
            <w:tcW w:w="6657" w:type="dxa"/>
            <w:gridSpan w:val="2"/>
          </w:tcPr>
          <w:p w14:paraId="1F7DD303" w14:textId="35ADD4FE" w:rsidR="003D2DA8" w:rsidRPr="00D56A98" w:rsidRDefault="003D2DA8"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2 Modification Offer</w:t>
            </w:r>
            <w:r w:rsidRPr="00D56A98">
              <w:rPr>
                <w:rFonts w:ascii="Arial" w:hAnsi="Arial" w:cs="Arial"/>
                <w:szCs w:val="22"/>
              </w:rPr>
              <w:t xml:space="preserve">) on the acceptance of the </w:t>
            </w:r>
            <w:r w:rsidRPr="00D56A98">
              <w:rPr>
                <w:rFonts w:ascii="Arial" w:hAnsi="Arial" w:cs="Arial"/>
                <w:b/>
                <w:szCs w:val="22"/>
              </w:rPr>
              <w:t>Gate 2 Modification Offer</w:t>
            </w:r>
            <w:r w:rsidRPr="00D56A98">
              <w:rPr>
                <w:rFonts w:ascii="Arial" w:hAnsi="Arial" w:cs="Arial"/>
                <w:szCs w:val="22"/>
              </w:rPr>
              <w:t>;</w:t>
            </w:r>
          </w:p>
        </w:tc>
      </w:tr>
      <w:tr w:rsidR="00937C56" w:rsidRPr="00055DAC" w14:paraId="3B0BDDBD" w14:textId="77777777" w:rsidTr="006C65B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6C65B2">
        <w:trPr>
          <w:trHeight w:val="300"/>
        </w:trPr>
        <w:tc>
          <w:tcPr>
            <w:tcW w:w="2695" w:type="dxa"/>
          </w:tcPr>
          <w:p w14:paraId="668EE939" w14:textId="1ED95C0E" w:rsidR="00E940AD" w:rsidRPr="00D56A98" w:rsidRDefault="00E940AD" w:rsidP="00055DAC">
            <w:pPr>
              <w:pStyle w:val="BodyText"/>
              <w:rPr>
                <w:rFonts w:ascii="Arial" w:hAnsi="Arial" w:cs="Arial"/>
                <w:b/>
                <w:szCs w:val="22"/>
              </w:rPr>
            </w:pPr>
            <w:r w:rsidRPr="00D56A98">
              <w:rPr>
                <w:rFonts w:ascii="Arial" w:hAnsi="Arial" w:cs="Arial"/>
                <w:b/>
              </w:rPr>
              <w:t>“Gate 2 Modification Offer”</w:t>
            </w:r>
          </w:p>
        </w:tc>
        <w:tc>
          <w:tcPr>
            <w:tcW w:w="6657" w:type="dxa"/>
            <w:gridSpan w:val="2"/>
          </w:tcPr>
          <w:p w14:paraId="13962738" w14:textId="6233CFE1" w:rsidR="00E940AD" w:rsidRPr="00D56A98" w:rsidRDefault="00E940AD" w:rsidP="00055DAC">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Modification Offer</w:t>
            </w:r>
            <w:r w:rsidRPr="00D56A98">
              <w:rPr>
                <w:rFonts w:ascii="Arial" w:hAnsi="Arial" w:cs="Arial"/>
                <w:szCs w:val="22"/>
              </w:rPr>
              <w:t xml:space="preserve"> made by </w:t>
            </w:r>
            <w:r w:rsidRPr="00D56A98">
              <w:rPr>
                <w:rFonts w:ascii="Arial" w:hAnsi="Arial" w:cs="Arial"/>
                <w:b/>
                <w:szCs w:val="22"/>
              </w:rPr>
              <w:t>The Company</w:t>
            </w:r>
            <w:r w:rsidRPr="00D56A98">
              <w:rPr>
                <w:rFonts w:ascii="Arial" w:hAnsi="Arial" w:cs="Arial"/>
                <w:szCs w:val="22"/>
              </w:rPr>
              <w:t xml:space="preserve"> to the </w:t>
            </w:r>
            <w:r w:rsidRPr="00D56A98">
              <w:rPr>
                <w:rFonts w:ascii="Arial" w:hAnsi="Arial" w:cs="Arial"/>
                <w:b/>
                <w:szCs w:val="22"/>
              </w:rPr>
              <w:t>User</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in accordance with Paragraph 18.14 above;</w:t>
            </w:r>
          </w:p>
        </w:tc>
      </w:tr>
      <w:tr w:rsidR="00E940AD" w:rsidRPr="00055DAC" w14:paraId="113E6C30" w14:textId="77777777" w:rsidTr="006C65B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6C65B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6C65B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6C65B2">
        <w:trPr>
          <w:trHeight w:val="300"/>
        </w:trPr>
        <w:tc>
          <w:tcPr>
            <w:tcW w:w="2695" w:type="dxa"/>
          </w:tcPr>
          <w:p w14:paraId="23818973" w14:textId="4482C411"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r w:rsidR="00A57936">
              <w:rPr>
                <w:rFonts w:ascii="Arial" w:hAnsi="Arial" w:cs="Arial"/>
                <w:b/>
                <w:bCs/>
                <w:szCs w:val="22"/>
              </w:rPr>
              <w:br/>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6C65B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6C65B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6C65B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6C65B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6C65B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6C65B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6C65B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Gated Modification  Application</w:t>
            </w:r>
            <w:r w:rsidRPr="00055DAC">
              <w:rPr>
                <w:rFonts w:ascii="Arial" w:hAnsi="Arial" w:cs="Arial"/>
                <w:szCs w:val="22"/>
              </w:rPr>
              <w:t>;</w:t>
            </w:r>
          </w:p>
        </w:tc>
      </w:tr>
      <w:tr w:rsidR="00F57035" w:rsidRPr="00055DAC" w14:paraId="5C4F0DEC" w14:textId="77777777" w:rsidTr="006C65B2">
        <w:trPr>
          <w:trHeight w:val="300"/>
        </w:trPr>
        <w:tc>
          <w:tcPr>
            <w:tcW w:w="2695" w:type="dxa"/>
          </w:tcPr>
          <w:p w14:paraId="14BFF09B" w14:textId="3A78F533" w:rsidR="00F57035" w:rsidRPr="00D56A98" w:rsidRDefault="00F57035" w:rsidP="00F629C1">
            <w:pPr>
              <w:spacing w:after="240"/>
              <w:rPr>
                <w:rFonts w:ascii="Arial" w:hAnsi="Arial" w:cs="Arial"/>
                <w:b/>
                <w:szCs w:val="22"/>
              </w:rPr>
            </w:pPr>
            <w:r w:rsidRPr="00D56A98">
              <w:rPr>
                <w:rFonts w:ascii="Arial" w:hAnsi="Arial" w:cs="Arial"/>
                <w:b/>
                <w:szCs w:val="22"/>
              </w:rPr>
              <w:t>“Gated Process for Projects with Existing Agreements”</w:t>
            </w:r>
          </w:p>
        </w:tc>
        <w:tc>
          <w:tcPr>
            <w:tcW w:w="6657" w:type="dxa"/>
            <w:gridSpan w:val="2"/>
          </w:tcPr>
          <w:p w14:paraId="0847131F" w14:textId="77777777" w:rsidR="00F57035" w:rsidRPr="00D56A98" w:rsidRDefault="00F57035" w:rsidP="00055DAC">
            <w:pPr>
              <w:jc w:val="both"/>
              <w:rPr>
                <w:rFonts w:ascii="Arial" w:hAnsi="Arial" w:cs="Arial"/>
                <w:szCs w:val="22"/>
              </w:rPr>
            </w:pPr>
            <w:r w:rsidRPr="00D56A98">
              <w:rPr>
                <w:rFonts w:ascii="Arial" w:hAnsi="Arial" w:cs="Arial"/>
                <w:szCs w:val="22"/>
              </w:rPr>
              <w:t xml:space="preserve">the process as set out in </w:t>
            </w:r>
            <w:r w:rsidRPr="00D56A98">
              <w:rPr>
                <w:rFonts w:ascii="Arial" w:hAnsi="Arial" w:cs="Arial"/>
                <w:b/>
                <w:szCs w:val="22"/>
              </w:rPr>
              <w:t>CUSC</w:t>
            </w:r>
            <w:r w:rsidRPr="00D56A98">
              <w:rPr>
                <w:rFonts w:ascii="Arial" w:hAnsi="Arial" w:cs="Arial"/>
                <w:szCs w:val="22"/>
              </w:rPr>
              <w:t xml:space="preserve"> Section 18;</w:t>
            </w:r>
          </w:p>
          <w:p w14:paraId="227E249B" w14:textId="77777777" w:rsidR="00F57035" w:rsidRPr="00D56A98" w:rsidRDefault="00F57035" w:rsidP="00F629C1">
            <w:pPr>
              <w:pStyle w:val="List"/>
              <w:spacing w:after="120"/>
              <w:ind w:left="0" w:firstLine="0"/>
              <w:jc w:val="both"/>
              <w:rPr>
                <w:rFonts w:ascii="Arial" w:hAnsi="Arial" w:cs="Arial"/>
                <w:szCs w:val="22"/>
              </w:rPr>
            </w:pPr>
          </w:p>
        </w:tc>
      </w:tr>
      <w:tr w:rsidR="00E940AD" w:rsidRPr="00055DAC" w14:paraId="162FCDD4" w14:textId="77777777" w:rsidTr="006C65B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6C65B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6C65B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6C65B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6C65B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6C65B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6C65B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3.12.2;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6C65B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Directly Connected Power Station</w:t>
            </w:r>
            <w:r w:rsidRPr="00055DAC">
              <w:rPr>
                <w:rFonts w:ascii="Arial" w:hAnsi="Arial" w:cs="Arial"/>
              </w:rPr>
              <w:t>;</w:t>
            </w:r>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Exemptable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6C65B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6C65B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6C65B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6C65B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6C65B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6C65B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6C65B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as from time to time revised ;</w:t>
            </w:r>
          </w:p>
        </w:tc>
      </w:tr>
      <w:tr w:rsidR="00E940AD" w:rsidRPr="00055DAC" w14:paraId="1F2AE8B0" w14:textId="77777777" w:rsidTr="006C65B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6C65B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6C65B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p w14:paraId="56E8254D" w14:textId="77777777" w:rsidR="00E940AD" w:rsidRPr="00055DAC" w:rsidRDefault="00E940AD" w:rsidP="00055DAC">
            <w:pPr>
              <w:rPr>
                <w:rFonts w:ascii="Arial" w:hAnsi="Arial" w:cs="Arial"/>
                <w:i/>
              </w:rPr>
            </w:pPr>
          </w:p>
        </w:tc>
      </w:tr>
      <w:tr w:rsidR="00E940AD" w:rsidRPr="00055DAC" w14:paraId="23CCA6ED" w14:textId="77777777" w:rsidTr="006C65B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6C65B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54" w:name="_DV_C133"/>
            <w:r w:rsidRPr="00055DAC">
              <w:rPr>
                <w:rFonts w:ascii="Arial" w:hAnsi="Arial" w:cs="Arial"/>
                <w:b/>
                <w:bCs/>
              </w:rPr>
              <w:t>"HH Base Percentage"</w:t>
            </w:r>
            <w:bookmarkEnd w:id="54"/>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55" w:name="_BPDCI_55"/>
            <w:r w:rsidRPr="00055DAC">
              <w:rPr>
                <w:rFonts w:ascii="Arial" w:hAnsi="Arial" w:cs="Arial"/>
              </w:rPr>
              <w:t xml:space="preserve">Section 3, </w:t>
            </w:r>
            <w:bookmarkEnd w:id="55"/>
            <w:r w:rsidRPr="00055DAC">
              <w:rPr>
                <w:rFonts w:ascii="Arial" w:hAnsi="Arial" w:cs="Arial"/>
              </w:rPr>
              <w:t>Appendix 2</w:t>
            </w:r>
            <w:bookmarkStart w:id="56" w:name="_BPDCD_56"/>
            <w:r w:rsidRPr="00055DAC">
              <w:rPr>
                <w:rFonts w:ascii="Arial" w:hAnsi="Arial" w:cs="Arial"/>
              </w:rPr>
              <w:t>;</w:t>
            </w:r>
            <w:bookmarkEnd w:id="56"/>
          </w:p>
        </w:tc>
      </w:tr>
      <w:tr w:rsidR="00E940AD" w:rsidRPr="00055DAC" w14:paraId="246DEF9B" w14:textId="77777777" w:rsidTr="006C65B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57" w:name="_BPDCD_57"/>
            <w:r w:rsidRPr="00055DAC">
              <w:rPr>
                <w:rFonts w:ascii="Arial" w:hAnsi="Arial" w:cs="Arial"/>
              </w:rPr>
              <w:t xml:space="preserve">; </w:t>
            </w:r>
            <w:bookmarkEnd w:id="57"/>
          </w:p>
        </w:tc>
      </w:tr>
      <w:tr w:rsidR="00E940AD" w:rsidRPr="00055DAC" w14:paraId="6165C19D" w14:textId="77777777" w:rsidTr="006C65B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58" w:name="_BPDCD_58"/>
            <w:r w:rsidRPr="00055DAC">
              <w:rPr>
                <w:rFonts w:ascii="Arial Bold" w:hAnsi="Arial Bold" w:cs="Arial"/>
                <w:b/>
              </w:rPr>
              <w:t>;</w:t>
            </w:r>
            <w:bookmarkEnd w:id="58"/>
          </w:p>
        </w:tc>
      </w:tr>
      <w:tr w:rsidR="00E940AD" w:rsidRPr="00055DAC" w14:paraId="1ABCBE3D" w14:textId="77777777" w:rsidTr="006C65B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Performance </w:t>
            </w:r>
            <w:r w:rsidRPr="00055DAC">
              <w:rPr>
                <w:rFonts w:ascii="Arial" w:hAnsi="Arial" w:cs="Arial"/>
              </w:rPr>
              <w:t xml:space="preserve"> and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6C65B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6C65B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6C65B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6C65B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6C65B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6C65B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6C65B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6C65B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6C65B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6C65B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6C65B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6C65B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6C65B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“Indicative Annual FDSC TNUoS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6C65B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"Indicative Annual HH TNUoS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6C65B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"Indicative Annual NHH TNUoS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t>“Indicative Annual UMS TNUoS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6C65B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6C65B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has the meaning attributed to it in Paragraph 4.2.3.2;</w:t>
            </w:r>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6C65B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59" w:name="_BPDCD_63"/>
            <w:r w:rsidRPr="00055DAC">
              <w:rPr>
                <w:rFonts w:ascii="Arial" w:hAnsi="Arial" w:cs="Arial"/>
              </w:rPr>
              <w:t xml:space="preserve">means </w:t>
            </w:r>
            <w:bookmarkEnd w:id="59"/>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6C65B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6C65B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6C65B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60" w:name="_BPDCD_64"/>
            <w:r w:rsidRPr="00055DAC">
              <w:rPr>
                <w:rFonts w:ascii="Arial" w:hAnsi="Arial" w:cs="Arial"/>
              </w:rPr>
              <w:t>3.16.2</w:t>
            </w:r>
            <w:bookmarkEnd w:id="60"/>
            <w:r w:rsidRPr="00055DAC">
              <w:rPr>
                <w:rFonts w:ascii="Arial" w:hAnsi="Arial" w:cs="Arial"/>
              </w:rPr>
              <w:t xml:space="preserve">; </w:t>
            </w:r>
          </w:p>
        </w:tc>
      </w:tr>
      <w:tr w:rsidR="00E940AD" w:rsidRPr="00055DAC" w14:paraId="30A0A950" w14:textId="77777777" w:rsidTr="00D56A98">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61" w:name="_BPDCD_65"/>
            <w:r w:rsidRPr="00055DAC">
              <w:rPr>
                <w:rFonts w:ascii="Arial" w:hAnsi="Arial" w:cs="Arial"/>
              </w:rPr>
              <w:t>3.13.4</w:t>
            </w:r>
            <w:bookmarkEnd w:id="61"/>
            <w:r w:rsidRPr="00055DAC">
              <w:rPr>
                <w:rFonts w:ascii="Arial" w:hAnsi="Arial" w:cs="Arial"/>
              </w:rPr>
              <w:t>;</w:t>
            </w:r>
            <w:r w:rsidRPr="00055DAC">
              <w:rPr>
                <w:rFonts w:ascii="Arial" w:hAnsi="Arial" w:cs="Arial"/>
              </w:rPr>
              <w:br/>
            </w:r>
          </w:p>
        </w:tc>
      </w:tr>
      <w:tr w:rsidR="00E940AD" w:rsidRPr="00055DAC" w14:paraId="639280E0" w14:textId="77777777" w:rsidTr="006C65B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D56A98">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D56A98">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D56A98">
            <w:pPr>
              <w:numPr>
                <w:ilvl w:val="7"/>
                <w:numId w:val="35"/>
              </w:numPr>
              <w:autoSpaceDE w:val="0"/>
              <w:autoSpaceDN w:val="0"/>
              <w:adjustRightInd w:val="0"/>
              <w:spacing w:after="24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E940AD" w:rsidRPr="00055DAC" w14:paraId="22EA3ACB" w14:textId="77777777" w:rsidTr="00D56A98">
        <w:tc>
          <w:tcPr>
            <w:tcW w:w="2695" w:type="dxa"/>
          </w:tcPr>
          <w:p w14:paraId="290EAA6B" w14:textId="66E369A2" w:rsidR="00E940AD" w:rsidRPr="00055DAC" w:rsidRDefault="00E940AD" w:rsidP="00347348">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1BA114A3" w:rsidR="00E940AD" w:rsidRPr="00055DAC" w:rsidRDefault="00E940AD" w:rsidP="00347348">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0024689A">
              <w:rPr>
                <w:rFonts w:ascii="Arial" w:eastAsia="Arial" w:hAnsi="Arial" w:cs="Arial"/>
                <w:szCs w:val="22"/>
              </w:rPr>
              <w:t xml:space="preserve"> </w:t>
            </w:r>
            <w:r w:rsidRPr="00055DAC">
              <w:rPr>
                <w:rFonts w:ascii="Arial" w:eastAsia="Arial" w:hAnsi="Arial" w:cs="Arial"/>
                <w:b/>
                <w:szCs w:val="22"/>
              </w:rPr>
              <w:t>Transmission</w:t>
            </w:r>
            <w:r w:rsidR="00857C78">
              <w:rPr>
                <w:rFonts w:ascii="Arial" w:eastAsia="Arial" w:hAnsi="Arial" w:cs="Arial"/>
                <w:b/>
                <w:szCs w:val="22"/>
              </w:rPr>
              <w:t xml:space="preserve"> </w:t>
            </w:r>
            <w:r w:rsidRPr="00055DAC">
              <w:rPr>
                <w:rFonts w:ascii="Arial" w:eastAsia="Arial" w:hAnsi="Arial" w:cs="Arial"/>
                <w:b/>
                <w:szCs w:val="22"/>
              </w:rPr>
              <w:t>E</w:t>
            </w:r>
            <w:r w:rsidR="00CD075A">
              <w:rPr>
                <w:rFonts w:ascii="Arial" w:eastAsia="Arial" w:hAnsi="Arial" w:cs="Arial"/>
                <w:b/>
                <w:szCs w:val="22"/>
              </w:rPr>
              <w:t>ntry</w:t>
            </w:r>
            <w:r w:rsidRPr="00055DAC">
              <w:rPr>
                <w:rFonts w:ascii="Arial" w:eastAsia="Arial" w:hAnsi="Arial" w:cs="Arial"/>
                <w:b/>
                <w:szCs w:val="22"/>
              </w:rPr>
              <w:t xml:space="preserve">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w:t>
            </w:r>
            <w:r w:rsidR="00FB2D67">
              <w:rPr>
                <w:rFonts w:ascii="Arial" w:eastAsia="Arial" w:hAnsi="Arial" w:cs="Arial"/>
                <w:b/>
                <w:szCs w:val="22"/>
              </w:rPr>
              <w:t xml:space="preserve"> </w:t>
            </w:r>
            <w:r w:rsidRPr="00055DAC">
              <w:rPr>
                <w:rFonts w:ascii="Arial" w:eastAsia="Arial" w:hAnsi="Arial" w:cs="Arial"/>
                <w:b/>
                <w:szCs w:val="22"/>
              </w:rPr>
              <w:t>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D56A98">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D56A98">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6C65B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06C65B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6C65B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6C65B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6C65B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C  Pass-through (PTt);</w:t>
            </w:r>
          </w:p>
        </w:tc>
      </w:tr>
      <w:tr w:rsidR="00E940AD" w:rsidRPr="00055DAC" w14:paraId="7F1DF725" w14:textId="77777777" w:rsidTr="006C65B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6C65B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6C65B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6C65B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r w:rsidRPr="00055DAC">
              <w:rPr>
                <w:rFonts w:ascii="Arial" w:hAnsi="Arial" w:cs="Arial"/>
                <w:b/>
              </w:rPr>
              <w:t xml:space="preserve">Interconnector </w:t>
            </w:r>
            <w:r w:rsidRPr="00055DAC">
              <w:rPr>
                <w:rFonts w:ascii="Arial" w:hAnsi="Arial" w:cs="Arial"/>
              </w:rPr>
              <w:t xml:space="preserve"> connected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6C65B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6C65B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6C65B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entered into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6C65B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between  8 May 2009 and the </w:t>
            </w:r>
            <w:r w:rsidRPr="00055DAC">
              <w:rPr>
                <w:rFonts w:ascii="Arial" w:hAnsi="Arial" w:cs="Arial"/>
                <w:b/>
              </w:rPr>
              <w:t>Connect and Manage Implementation Date</w:t>
            </w:r>
            <w:r w:rsidRPr="00055DAC">
              <w:rPr>
                <w:rFonts w:ascii="Arial" w:hAnsi="Arial" w:cs="Arial"/>
              </w:rPr>
              <w:t xml:space="preserve"> whereby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completed prior to connection and/or use of system;</w:t>
            </w:r>
          </w:p>
          <w:p w14:paraId="6A6897D1" w14:textId="77777777" w:rsidR="00E940AD" w:rsidRPr="00055DAC" w:rsidRDefault="00E940AD" w:rsidP="00055DAC">
            <w:pPr>
              <w:jc w:val="both"/>
              <w:rPr>
                <w:rFonts w:ascii="Arial" w:hAnsi="Arial" w:cs="Arial"/>
              </w:rPr>
            </w:pPr>
          </w:p>
        </w:tc>
      </w:tr>
      <w:tr w:rsidR="00E940AD" w:rsidRPr="00055DAC" w14:paraId="5D6E37CE" w14:textId="77777777" w:rsidTr="006C65B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6C65B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6C65B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6C65B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6C65B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where either:-</w:t>
            </w:r>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     solely as a result of </w:t>
            </w:r>
            <w:r w:rsidRPr="00055DAC">
              <w:rPr>
                <w:rFonts w:ascii="Arial" w:hAnsi="Arial" w:cs="Arial"/>
                <w:b/>
              </w:rPr>
              <w:t>Deenergisation</w:t>
            </w:r>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Emergency Deenergisation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as a result of an </w:t>
            </w:r>
            <w:r w:rsidRPr="00055DAC">
              <w:rPr>
                <w:rFonts w:ascii="Arial" w:hAnsi="Arial" w:cs="Arial"/>
                <w:b/>
              </w:rPr>
              <w:t>User Emergency Deenergisation</w:t>
            </w:r>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r w:rsidRPr="00055DAC">
              <w:rPr>
                <w:rFonts w:ascii="Arial" w:hAnsi="Arial" w:cs="Arial"/>
                <w:b/>
                <w:bCs/>
              </w:rPr>
              <w:t>National  Electricity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6C65B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a </w:t>
            </w:r>
            <w:r w:rsidRPr="00055DAC">
              <w:rPr>
                <w:rFonts w:ascii="Arial" w:hAnsi="Arial" w:cs="Arial"/>
                <w:b/>
              </w:rPr>
              <w:t>Planned Outage</w:t>
            </w:r>
            <w:r w:rsidRPr="00055DAC">
              <w:rPr>
                <w:rFonts w:ascii="Arial" w:hAnsi="Arial" w:cs="Arial"/>
                <w:b/>
                <w:bCs/>
              </w:rPr>
              <w:t>;</w:t>
            </w:r>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pt;height:25.1pt" o:ole="">
                  <v:imagedata r:id="rId16" o:title=""/>
                </v:shape>
                <o:OLEObject Type="Embed" ProgID="Equation.3" ShapeID="_x0000_i1025" DrawAspect="Content" ObjectID="_1818936028"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4pt;height:54.4pt" o:ole="">
                  <v:imagedata r:id="rId18" o:title=""/>
                </v:shape>
                <o:OLEObject Type="Embed" ProgID="Equation.3" ShapeID="_x0000_i1026" DrawAspect="Content" ObjectID="_1818936029"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i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either an  </w:t>
            </w:r>
            <w:r w:rsidRPr="00055DAC">
              <w:rPr>
                <w:rFonts w:ascii="Arial" w:hAnsi="Arial" w:cs="Arial"/>
                <w:b/>
              </w:rPr>
              <w:t>Emergency</w:t>
            </w:r>
            <w:r w:rsidRPr="00055DAC">
              <w:rPr>
                <w:rFonts w:ascii="Arial" w:hAnsi="Arial" w:cs="Arial"/>
                <w:b/>
                <w:bCs/>
              </w:rPr>
              <w:t xml:space="preserve"> </w:t>
            </w:r>
            <w:r w:rsidRPr="00055DAC">
              <w:rPr>
                <w:rFonts w:ascii="Arial" w:hAnsi="Arial" w:cs="Arial"/>
                <w:b/>
              </w:rPr>
              <w:t xml:space="preserve">Deenergisation Instruction </w:t>
            </w:r>
            <w:r w:rsidRPr="00055DAC">
              <w:rPr>
                <w:rFonts w:ascii="Arial" w:hAnsi="Arial" w:cs="Arial"/>
              </w:rPr>
              <w:t>or a</w:t>
            </w:r>
            <w:r w:rsidRPr="00055DAC">
              <w:rPr>
                <w:rFonts w:ascii="Arial" w:hAnsi="Arial" w:cs="Arial"/>
                <w:b/>
              </w:rPr>
              <w:t xml:space="preserve"> User Emergency Deenergisation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Deenergisation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Deenergisation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7.25pt;height:52.75pt" o:ole="">
                  <v:imagedata r:id="rId27" o:title=""/>
                </v:shape>
                <o:OLEObject Type="Embed" ProgID="Equation.3" ShapeID="_x0000_i1027" DrawAspect="Content" ObjectID="_1818936030" r:id="rId28"/>
              </w:object>
            </w:r>
          </w:p>
          <w:p w14:paraId="5E6BEC5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62" w:name="OLE_LINK1"/>
            <w:r w:rsidRPr="00055DAC">
              <w:rPr>
                <w:rFonts w:ascii="Arial" w:hAnsi="Arial" w:cs="Arial"/>
                <w:b/>
              </w:rPr>
              <w:t>Relevant Interruption</w:t>
            </w:r>
            <w:bookmarkEnd w:id="62"/>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(TNUoS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occurs to give a daily £ per MW rate;</w:t>
            </w:r>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TNUoS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r w:rsidRPr="00055DAC">
              <w:rPr>
                <w:rFonts w:ascii="Arial" w:hAnsi="Arial" w:cs="Arial"/>
              </w:rPr>
              <w:t>occurs;</w:t>
            </w:r>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r w:rsidRPr="00055DAC">
              <w:rPr>
                <w:rFonts w:ascii="Arial" w:hAnsi="Arial" w:cs="Arial"/>
                <w:b/>
              </w:rPr>
              <w:t xml:space="preserve">Associated  Export BM Units </w:t>
            </w:r>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Connection Site;</w:t>
            </w:r>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Balancing and Settlement Code;</w:t>
            </w:r>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6C65B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has ended;</w:t>
            </w:r>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arising as a result of:</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Emergency Deenergisation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Emergency Deenergisation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User Emergency Deenergisation</w:t>
            </w:r>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(i)</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User Emergency Deenergisation</w:t>
            </w:r>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User Emergency Denergisation</w:t>
            </w:r>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Deenergisation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i)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i)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6C65B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t>"Intertrip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(i)</w:t>
            </w:r>
            <w:r w:rsidRPr="00055DAC">
              <w:rPr>
                <w:rFonts w:ascii="Arial" w:hAnsi="Arial" w:cs="Arial"/>
              </w:rPr>
              <w:tab/>
              <w:t xml:space="preserve">in the case of a </w:t>
            </w:r>
            <w:r w:rsidRPr="00055DAC">
              <w:rPr>
                <w:rFonts w:ascii="Arial" w:hAnsi="Arial" w:cs="Arial"/>
                <w:b/>
              </w:rPr>
              <w:t>Power Park Module</w:t>
            </w:r>
            <w:r w:rsidRPr="00055DAC">
              <w:rPr>
                <w:rFonts w:ascii="Arial" w:hAnsi="Arial" w:cs="Arial"/>
              </w:rPr>
              <w:t xml:space="preserve">,  the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6C65B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"Intertrip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
          <w:p w14:paraId="75201C75" w14:textId="77777777" w:rsidR="00E940AD" w:rsidRPr="00055DAC" w:rsidRDefault="00E940AD" w:rsidP="00055DAC">
            <w:pPr>
              <w:rPr>
                <w:rFonts w:ascii="Arial" w:hAnsi="Arial" w:cs="Arial"/>
              </w:rPr>
            </w:pPr>
          </w:p>
        </w:tc>
      </w:tr>
      <w:tr w:rsidR="00E940AD" w:rsidRPr="00055DAC" w14:paraId="3EE38376" w14:textId="77777777" w:rsidTr="006C65B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63" w:name="_DV_C135"/>
            <w:r w:rsidRPr="00055DAC">
              <w:rPr>
                <w:rFonts w:ascii="Arial" w:hAnsi="Arial" w:cs="Arial"/>
                <w:b/>
                <w:bCs/>
              </w:rPr>
              <w:t xml:space="preserve"> "Isolation"</w:t>
            </w:r>
            <w:bookmarkEnd w:id="63"/>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64"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64"/>
          </w:p>
        </w:tc>
      </w:tr>
      <w:tr w:rsidR="00E940AD" w:rsidRPr="00055DAC" w14:paraId="3C799188" w14:textId="77777777" w:rsidTr="006C65B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6C65B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Grid Code</w:t>
            </w:r>
            <w:r w:rsidRPr="00055DAC">
              <w:rPr>
                <w:rFonts w:ascii="Arial" w:hAnsi="Arial" w:cs="Arial"/>
              </w:rPr>
              <w:t>;</w:t>
            </w:r>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6C65B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6C65B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Construction Agreement</w:t>
            </w:r>
            <w:r w:rsidRPr="00055DAC">
              <w:rPr>
                <w:rFonts w:ascii="Arial" w:hAnsi="Arial" w:cs="Arial"/>
              </w:rPr>
              <w:t>;</w:t>
            </w:r>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6C65B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Key Consents In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Key Consents</w:t>
            </w:r>
            <w:r w:rsidRPr="00055DAC">
              <w:rPr>
                <w:rFonts w:ascii="Arial" w:hAnsi="Arial" w:cs="Arial"/>
                <w:szCs w:val="22"/>
              </w:rPr>
              <w:t>;</w:t>
            </w:r>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6C65B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6C65B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6C65B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6C65B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r w:rsidRPr="00055DAC">
              <w:rPr>
                <w:rFonts w:ascii="Arial" w:hAnsi="Arial" w:cs="Arial"/>
                <w:b/>
                <w:lang w:val="en-US"/>
              </w:rPr>
              <w:t>CUSC</w:t>
            </w:r>
            <w:bookmarkStart w:id="65" w:name="_BPDCI_72"/>
            <w:r w:rsidRPr="00055DAC">
              <w:rPr>
                <w:rFonts w:ascii="Arial" w:hAnsi="Arial" w:cs="Arial"/>
                <w:lang w:val="en-US"/>
              </w:rPr>
              <w:t>;</w:t>
            </w:r>
            <w:bookmarkEnd w:id="65"/>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6C65B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66" w:name="_BPDCD_73"/>
            <w:r w:rsidRPr="00055DAC">
              <w:rPr>
                <w:rFonts w:ascii="Arial Bold" w:hAnsi="Arial Bold" w:cs="Arial"/>
                <w:b/>
                <w:lang w:val="en-US"/>
              </w:rPr>
              <w:t xml:space="preserve">The Company </w:t>
            </w:r>
            <w:bookmarkEnd w:id="66"/>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LDTEC Request</w:t>
            </w:r>
            <w:bookmarkStart w:id="67" w:name="_BPDCI_75"/>
            <w:r w:rsidRPr="00055DAC">
              <w:rPr>
                <w:rFonts w:ascii="Arial" w:hAnsi="Arial" w:cs="Arial"/>
                <w:lang w:val="en-US"/>
              </w:rPr>
              <w:t>;</w:t>
            </w:r>
            <w:bookmarkEnd w:id="67"/>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6C65B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68"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68"/>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69" w:name="_BPDCI_78"/>
            <w:r w:rsidRPr="00055DAC">
              <w:rPr>
                <w:rFonts w:ascii="Arial" w:hAnsi="Arial" w:cs="Arial"/>
                <w:lang w:val="en-US"/>
              </w:rPr>
              <w:t>;</w:t>
            </w:r>
            <w:bookmarkEnd w:id="69"/>
          </w:p>
        </w:tc>
      </w:tr>
      <w:tr w:rsidR="00E940AD" w:rsidRPr="00055DAC" w14:paraId="595E15A7" w14:textId="77777777" w:rsidTr="006C65B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70" w:name="_BPDCD_79"/>
            <w:r w:rsidRPr="00055DAC">
              <w:rPr>
                <w:rFonts w:ascii="Arial Bold" w:hAnsi="Arial Bold" w:cs="Arial"/>
                <w:b/>
                <w:lang w:val="en-US"/>
              </w:rPr>
              <w:t>The Company</w:t>
            </w:r>
            <w:bookmarkEnd w:id="70"/>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71" w:name="_BPDCI_81"/>
            <w:r w:rsidRPr="00055DAC">
              <w:rPr>
                <w:rFonts w:ascii="Arial" w:hAnsi="Arial" w:cs="Arial"/>
                <w:color w:val="0000FF"/>
                <w:u w:val="single"/>
                <w:lang w:val="en-US"/>
              </w:rPr>
              <w:t>;</w:t>
            </w:r>
            <w:bookmarkEnd w:id="71"/>
          </w:p>
        </w:tc>
      </w:tr>
      <w:tr w:rsidR="00E940AD" w:rsidRPr="00055DAC" w14:paraId="15402802" w14:textId="77777777" w:rsidTr="006C65B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72" w:name="_BPDCD_82"/>
            <w:r w:rsidRPr="00055DAC">
              <w:rPr>
                <w:rFonts w:ascii="Arial" w:hAnsi="Arial" w:cs="Arial"/>
                <w:b/>
              </w:rPr>
              <w:t xml:space="preserve">The Company’s </w:t>
            </w:r>
            <w:bookmarkEnd w:id="72"/>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73" w:name="_BPDCI_84"/>
            <w:r w:rsidRPr="00055DAC">
              <w:rPr>
                <w:rFonts w:ascii="Arial" w:hAnsi="Arial" w:cs="Arial"/>
              </w:rPr>
              <w:t>;</w:t>
            </w:r>
            <w:bookmarkEnd w:id="73"/>
          </w:p>
        </w:tc>
      </w:tr>
      <w:tr w:rsidR="00E940AD" w:rsidRPr="00055DAC" w14:paraId="7A2846F6" w14:textId="77777777" w:rsidTr="006C65B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74" w:name="_BPDCI_86"/>
            <w:r w:rsidRPr="00055DAC">
              <w:rPr>
                <w:rFonts w:ascii="Arial" w:hAnsi="Arial" w:cs="Arial"/>
              </w:rPr>
              <w:t>;</w:t>
            </w:r>
            <w:bookmarkEnd w:id="74"/>
          </w:p>
        </w:tc>
      </w:tr>
      <w:tr w:rsidR="00E940AD" w:rsidRPr="00055DAC" w14:paraId="3799B798" w14:textId="77777777" w:rsidTr="006C65B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(b)  in the case of </w:t>
            </w:r>
            <w:bookmarkStart w:id="75" w:name="_BPDCD_87"/>
            <w:r w:rsidRPr="00055DAC">
              <w:rPr>
                <w:rFonts w:ascii="Arial" w:hAnsi="Arial" w:cs="Arial"/>
                <w:lang w:val="en-US"/>
              </w:rPr>
              <w:t xml:space="preserve">an </w:t>
            </w:r>
            <w:bookmarkEnd w:id="75"/>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Temporary TEC Exchange Period</w:t>
            </w:r>
            <w:bookmarkStart w:id="76" w:name="_BPDCI_89"/>
            <w:r w:rsidRPr="00055DAC">
              <w:rPr>
                <w:rFonts w:ascii="Arial" w:hAnsi="Arial" w:cs="Arial"/>
                <w:lang w:val="en-US"/>
              </w:rPr>
              <w:t xml:space="preserve">; </w:t>
            </w:r>
            <w:r w:rsidRPr="00055DAC">
              <w:rPr>
                <w:rFonts w:ascii="Arial" w:hAnsi="Arial" w:cs="Arial"/>
                <w:u w:val="double"/>
                <w:lang w:val="en-US"/>
              </w:rPr>
              <w:t xml:space="preserve"> </w:t>
            </w:r>
            <w:bookmarkEnd w:id="76"/>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6C65B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of  </w:t>
            </w:r>
            <w:bookmarkStart w:id="77" w:name="_BPDCD_90"/>
            <w:r w:rsidRPr="00055DAC">
              <w:rPr>
                <w:rFonts w:ascii="Arial" w:hAnsi="Arial" w:cs="Arial"/>
                <w:b/>
              </w:rPr>
              <w:t>The Company’s</w:t>
            </w:r>
            <w:r w:rsidRPr="00055DAC">
              <w:rPr>
                <w:rFonts w:ascii="Arial" w:hAnsi="Arial" w:cs="Arial"/>
                <w:b/>
                <w:u w:val="double"/>
              </w:rPr>
              <w:t xml:space="preserve"> </w:t>
            </w:r>
            <w:bookmarkEnd w:id="77"/>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78" w:name="_BPDCI_92"/>
            <w:r w:rsidRPr="00055DAC">
              <w:rPr>
                <w:rFonts w:ascii="Arial" w:hAnsi="Arial" w:cs="Arial"/>
              </w:rPr>
              <w:t>;</w:t>
            </w:r>
            <w:bookmarkEnd w:id="78"/>
          </w:p>
        </w:tc>
      </w:tr>
      <w:tr w:rsidR="00E940AD" w:rsidRPr="00055DAC" w14:paraId="593F2E83" w14:textId="77777777" w:rsidTr="006C65B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79" w:name="_BPDCI_94"/>
            <w:r w:rsidRPr="00055DAC">
              <w:rPr>
                <w:rFonts w:ascii="Arial" w:hAnsi="Arial" w:cs="Arial"/>
                <w:lang w:val="en-US"/>
              </w:rPr>
              <w:t>;</w:t>
            </w:r>
            <w:bookmarkEnd w:id="79"/>
          </w:p>
        </w:tc>
      </w:tr>
      <w:tr w:rsidR="00E940AD" w:rsidRPr="00055DAC" w14:paraId="48EDF9CA" w14:textId="77777777" w:rsidTr="006C65B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80" w:name="_BPDCD_95"/>
            <w:r w:rsidRPr="00055DAC">
              <w:rPr>
                <w:rFonts w:ascii="Arial" w:hAnsi="Arial" w:cs="Arial"/>
                <w:b/>
                <w:lang w:val="en-US"/>
              </w:rPr>
              <w:t>The Company</w:t>
            </w:r>
            <w:r w:rsidRPr="00055DAC">
              <w:rPr>
                <w:rFonts w:ascii="Arial" w:hAnsi="Arial" w:cs="Arial"/>
                <w:b/>
                <w:u w:val="double"/>
                <w:lang w:val="en-US"/>
              </w:rPr>
              <w:t xml:space="preserve"> </w:t>
            </w:r>
            <w:bookmarkEnd w:id="80"/>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81" w:name="_BPDCI_97"/>
            <w:r w:rsidRPr="00055DAC">
              <w:rPr>
                <w:rFonts w:ascii="Arial" w:hAnsi="Arial" w:cs="Arial"/>
                <w:lang w:val="en-US"/>
              </w:rPr>
              <w:t>;</w:t>
            </w:r>
            <w:bookmarkEnd w:id="81"/>
          </w:p>
        </w:tc>
      </w:tr>
      <w:tr w:rsidR="00E940AD" w:rsidRPr="00055DAC" w14:paraId="2D9D44D8" w14:textId="77777777" w:rsidTr="006C65B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r w:rsidRPr="00055DAC">
              <w:rPr>
                <w:rFonts w:ascii="Arial" w:hAnsi="Arial" w:cs="Arial"/>
                <w:b/>
                <w:lang w:val="en-US"/>
              </w:rPr>
              <w:t>CUSC</w:t>
            </w:r>
            <w:bookmarkStart w:id="82" w:name="_BPDCI_99"/>
            <w:r w:rsidRPr="00055DAC">
              <w:rPr>
                <w:rFonts w:ascii="Arial" w:hAnsi="Arial" w:cs="Arial"/>
                <w:lang w:val="en-US"/>
              </w:rPr>
              <w:t>;</w:t>
            </w:r>
            <w:bookmarkEnd w:id="82"/>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6C65B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83" w:name="_BPDCI_101"/>
            <w:r w:rsidRPr="00055DAC">
              <w:rPr>
                <w:rFonts w:ascii="Arial" w:hAnsi="Arial" w:cs="Arial"/>
                <w:lang w:val="en-US"/>
              </w:rPr>
              <w:t>;</w:t>
            </w:r>
            <w:bookmarkEnd w:id="83"/>
          </w:p>
        </w:tc>
      </w:tr>
      <w:tr w:rsidR="00E940AD" w:rsidRPr="00055DAC" w14:paraId="5732B8FC" w14:textId="77777777" w:rsidTr="006C65B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importing Mvar;</w:t>
            </w:r>
          </w:p>
        </w:tc>
      </w:tr>
      <w:tr w:rsidR="00E940AD" w:rsidRPr="00055DAC" w14:paraId="465C1331" w14:textId="77777777" w:rsidTr="006C65B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84" w:name="_BPDCD_102"/>
            <w:r w:rsidRPr="00055DAC">
              <w:rPr>
                <w:rFonts w:ascii="Arial" w:hAnsi="Arial" w:cs="Arial"/>
              </w:rPr>
              <w:t>a</w:t>
            </w:r>
            <w:bookmarkEnd w:id="84"/>
            <w:r w:rsidRPr="00055DAC">
              <w:rPr>
                <w:rFonts w:ascii="Arial" w:hAnsi="Arial" w:cs="Arial"/>
              </w:rPr>
              <w:t xml:space="preserve">  </w:t>
            </w:r>
            <w:r w:rsidRPr="00055DAC">
              <w:rPr>
                <w:rFonts w:ascii="Arial" w:hAnsi="Arial" w:cs="Arial"/>
                <w:b/>
              </w:rPr>
              <w:t>CUSC Modification Proposal</w:t>
            </w:r>
            <w:r w:rsidRPr="00055DAC">
              <w:rPr>
                <w:rFonts w:ascii="Arial" w:hAnsi="Arial" w:cs="Arial"/>
              </w:rPr>
              <w:t>;</w:t>
            </w:r>
          </w:p>
        </w:tc>
      </w:tr>
      <w:tr w:rsidR="00E940AD" w:rsidRPr="00055DAC" w14:paraId="4F13F4A4" w14:textId="77777777" w:rsidTr="006C65B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6C65B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6C65B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6C65B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6C65B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6C65B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6C65B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under </w:t>
            </w:r>
            <w:r w:rsidRPr="00055DAC">
              <w:rPr>
                <w:rFonts w:ascii="Arial" w:hAnsi="Arial" w:cs="Arial"/>
                <w:b/>
                <w:bCs/>
              </w:rPr>
              <w:t xml:space="preserve"> </w:t>
            </w:r>
            <w:r w:rsidRPr="00055DAC">
              <w:rPr>
                <w:rFonts w:ascii="Arial" w:hAnsi="Arial" w:cs="Arial"/>
              </w:rPr>
              <w:t>condition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6C65B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6C65B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persons that have nominated themselves for membership in 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where employed by companies that are considered to be an </w:t>
            </w:r>
            <w:r w:rsidRPr="00055DAC">
              <w:rPr>
                <w:rFonts w:ascii="Arial" w:hAnsi="Arial" w:cs="Arial"/>
                <w:b/>
              </w:rPr>
              <w:t>Affiliate</w:t>
            </w:r>
            <w:r w:rsidRPr="00055DAC">
              <w:rPr>
                <w:rFonts w:ascii="Arial" w:hAnsi="Arial" w:cs="Arial"/>
              </w:rPr>
              <w:t xml:space="preserve"> of each other will be considered to be a single workgroup member for the purposes of fulfilling this minimum requirement.</w:t>
            </w:r>
          </w:p>
        </w:tc>
      </w:tr>
      <w:tr w:rsidR="00E940AD" w:rsidRPr="00055DAC" w14:paraId="3B7D34D0" w14:textId="77777777" w:rsidTr="006C65B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6C65B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6C65B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“LoA Guidance”</w:t>
            </w:r>
          </w:p>
        </w:tc>
        <w:tc>
          <w:tcPr>
            <w:tcW w:w="6657" w:type="dxa"/>
            <w:gridSpan w:val="2"/>
            <w:shd w:val="clear" w:color="auto" w:fill="auto"/>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6C65B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6C65B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06C65B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6C65B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6C65B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6C65B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"Main Business Person"</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shall be construed accordingly;</w:t>
            </w:r>
          </w:p>
        </w:tc>
      </w:tr>
      <w:tr w:rsidR="00E940AD" w:rsidRPr="00055DAC" w14:paraId="4F0CC850" w14:textId="77777777" w:rsidTr="006C65B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r w:rsidRPr="00055DAC">
              <w:rPr>
                <w:rFonts w:ascii="Arial" w:hAnsi="Arial" w:cs="Arial"/>
              </w:rPr>
              <w:t>transformer;</w:t>
            </w:r>
          </w:p>
          <w:p w14:paraId="2B21E9A2" w14:textId="77777777" w:rsidR="00E940AD" w:rsidRPr="00055DAC" w:rsidRDefault="00E940AD" w:rsidP="00055DAC">
            <w:pPr>
              <w:jc w:val="both"/>
              <w:rPr>
                <w:rFonts w:ascii="Arial" w:hAnsi="Arial" w:cs="Arial"/>
              </w:rPr>
            </w:pPr>
          </w:p>
        </w:tc>
      </w:tr>
      <w:tr w:rsidR="00E940AD" w:rsidRPr="00055DAC" w14:paraId="0C315728" w14:textId="77777777" w:rsidTr="006C65B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6C65B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6C65B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6C65B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6C65B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Paragraph  3.3 of Schedule 3, Part I; </w:t>
            </w:r>
          </w:p>
        </w:tc>
      </w:tr>
      <w:tr w:rsidR="00E940AD" w:rsidRPr="00055DAC" w14:paraId="7AE95070" w14:textId="77777777" w:rsidTr="006C65B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6C65B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6C65B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6C65B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6C65B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6C65B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so as to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6C65B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6C65B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6C65B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6C65B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6C65B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6C65B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specifying,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6C65B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6C65B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6C65B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85" w:name="_BPDCD_103"/>
            <w:r w:rsidRPr="00055DAC">
              <w:rPr>
                <w:rFonts w:ascii="Arial" w:hAnsi="Arial" w:cs="Arial"/>
                <w:color w:val="0000FF"/>
                <w:u w:val="double"/>
              </w:rPr>
              <w:t>;</w:t>
            </w:r>
            <w:bookmarkEnd w:id="85"/>
          </w:p>
        </w:tc>
      </w:tr>
      <w:tr w:rsidR="00E940AD" w:rsidRPr="00055DAC" w14:paraId="0FDF7EDD" w14:textId="77777777" w:rsidTr="006C65B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6C65B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6C65B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6C65B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6C65B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Process</w:t>
            </w:r>
            <w:r w:rsidRPr="00055DAC">
              <w:rPr>
                <w:rFonts w:ascii="Arial" w:hAnsi="Arial" w:cs="Arial"/>
                <w:sz w:val="24"/>
              </w:rPr>
              <w:t>;</w:t>
            </w:r>
          </w:p>
          <w:p w14:paraId="196FD485" w14:textId="77777777" w:rsidR="00E940AD" w:rsidRPr="00055DAC" w:rsidRDefault="00E940AD" w:rsidP="00055DAC">
            <w:pPr>
              <w:jc w:val="both"/>
              <w:rPr>
                <w:rFonts w:ascii="Arial" w:hAnsi="Arial" w:cs="Arial"/>
              </w:rPr>
            </w:pPr>
          </w:p>
        </w:tc>
      </w:tr>
      <w:tr w:rsidR="00E940AD" w:rsidRPr="00055DAC" w14:paraId="2E45AFEF" w14:textId="77777777" w:rsidTr="006C65B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ESO Licence;</w:t>
            </w:r>
          </w:p>
          <w:p w14:paraId="0D5B85B5" w14:textId="44B64BB4" w:rsidR="00E940AD" w:rsidRPr="00055DAC" w:rsidRDefault="00E940AD" w:rsidP="00055DAC">
            <w:pPr>
              <w:jc w:val="both"/>
              <w:rPr>
                <w:rFonts w:ascii="Arial" w:hAnsi="Arial" w:cs="Arial"/>
              </w:rPr>
            </w:pPr>
          </w:p>
        </w:tc>
      </w:tr>
      <w:tr w:rsidR="00E940AD" w:rsidRPr="00055DAC" w14:paraId="4A9F90F3" w14:textId="77777777" w:rsidTr="006C65B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6C65B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xml:space="preserve">, a node with (i)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Grid Supply Point</w:t>
            </w:r>
            <w:r w:rsidRPr="00055DAC">
              <w:rPr>
                <w:rFonts w:ascii="Arial" w:hAnsi="Arial" w:cs="Arial"/>
                <w:szCs w:val="22"/>
              </w:rPr>
              <w:t>;</w:t>
            </w:r>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6C65B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substation;</w:t>
            </w:r>
          </w:p>
        </w:tc>
      </w:tr>
      <w:tr w:rsidR="00E940AD" w:rsidRPr="00055DAC" w14:paraId="147F6A0D" w14:textId="77777777" w:rsidTr="006C65B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6C65B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6C65B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6C65B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6C65B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6C65B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6C65B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6C65B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4502F5">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4502F5">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Standards  as referred to in condition E7 of the </w:t>
            </w:r>
            <w:r w:rsidRPr="00055DAC">
              <w:rPr>
                <w:rFonts w:ascii="Arial" w:hAnsi="Arial" w:cs="Arial"/>
                <w:b/>
                <w:bCs/>
              </w:rPr>
              <w:t>ESO Licence</w:t>
            </w:r>
            <w:r w:rsidRPr="00055DAC">
              <w:rPr>
                <w:rFonts w:ascii="Arial" w:hAnsi="Arial" w:cs="Arial"/>
              </w:rPr>
              <w:t xml:space="preserve"> ;</w:t>
            </w:r>
          </w:p>
        </w:tc>
      </w:tr>
      <w:tr w:rsidR="00E940AD" w:rsidRPr="00055DAC" w14:paraId="6733222A" w14:textId="77777777" w:rsidTr="004502F5">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4502F5">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6C65B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6C65B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6C65B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6C65B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∑QM</w:t>
            </w:r>
            <w:r w:rsidRPr="00055DAC">
              <w:rPr>
                <w:rFonts w:ascii="Arial" w:hAnsi="Arial"/>
                <w:vertAlign w:val="subscript"/>
              </w:rPr>
              <w:t>ij</w:t>
            </w:r>
            <w:r w:rsidRPr="00055DAC">
              <w:rPr>
                <w:rFonts w:ascii="Arial" w:hAnsi="Arial"/>
              </w:rPr>
              <w:t>.</w:t>
            </w:r>
            <w:r w:rsidRPr="00055DAC">
              <w:rPr>
                <w:rFonts w:ascii="Arial" w:hAnsi="Arial" w:cs="Arial"/>
              </w:rPr>
              <w:t>);</w:t>
            </w:r>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6C65B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86" w:name="_BPDCI_105"/>
            <w:r w:rsidRPr="00055DAC">
              <w:rPr>
                <w:rFonts w:ascii="Arial" w:hAnsi="Arial" w:cs="Arial"/>
              </w:rPr>
              <w:t xml:space="preserve">Section 3, </w:t>
            </w:r>
            <w:bookmarkEnd w:id="86"/>
            <w:r w:rsidRPr="00055DAC">
              <w:rPr>
                <w:rFonts w:ascii="Arial" w:hAnsi="Arial" w:cs="Arial"/>
              </w:rPr>
              <w:t>Appendix 2</w:t>
            </w:r>
            <w:bookmarkStart w:id="87" w:name="_BPDCD_106"/>
            <w:r w:rsidRPr="00055DAC">
              <w:rPr>
                <w:rFonts w:ascii="Arial" w:hAnsi="Arial" w:cs="Arial"/>
              </w:rPr>
              <w:t>;</w:t>
            </w:r>
            <w:bookmarkEnd w:id="87"/>
          </w:p>
        </w:tc>
      </w:tr>
      <w:tr w:rsidR="00E940AD" w:rsidRPr="00055DAC" w14:paraId="6E18E54D" w14:textId="77777777" w:rsidTr="006C65B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88" w:name="_BPDCD_107"/>
            <w:r w:rsidRPr="00055DAC">
              <w:rPr>
                <w:rFonts w:ascii="Arial" w:hAnsi="Arial" w:cs="Arial"/>
              </w:rPr>
              <w:t>;</w:t>
            </w:r>
            <w:bookmarkEnd w:id="88"/>
          </w:p>
        </w:tc>
      </w:tr>
      <w:tr w:rsidR="00E940AD" w:rsidRPr="00055DAC" w14:paraId="1591F941" w14:textId="77777777" w:rsidTr="006C65B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89" w:name="_BPDCD_108"/>
            <w:r w:rsidRPr="00055DAC">
              <w:rPr>
                <w:rFonts w:ascii="Arial" w:hAnsi="Arial" w:cs="Arial"/>
              </w:rPr>
              <w:t>;</w:t>
            </w:r>
            <w:bookmarkEnd w:id="89"/>
          </w:p>
        </w:tc>
      </w:tr>
      <w:tr w:rsidR="00E940AD" w:rsidRPr="00055DAC" w14:paraId="227144D9" w14:textId="77777777" w:rsidTr="006C65B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Deemed NHH Forecasting Performance</w:t>
            </w:r>
            <w:r w:rsidRPr="00055DAC">
              <w:rPr>
                <w:rFonts w:ascii="Arial" w:hAnsi="Arial" w:cs="Arial"/>
              </w:rPr>
              <w:t xml:space="preserve">  and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90" w:name="_BPDCD_109"/>
            <w:r w:rsidRPr="00055DAC">
              <w:rPr>
                <w:rFonts w:ascii="Arial" w:hAnsi="Arial" w:cs="Arial"/>
              </w:rPr>
              <w:t>;</w:t>
            </w:r>
            <w:bookmarkEnd w:id="90"/>
          </w:p>
        </w:tc>
      </w:tr>
      <w:tr w:rsidR="00E940AD" w:rsidRPr="00055DAC" w14:paraId="3A82ED76" w14:textId="77777777" w:rsidTr="006C65B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6C65B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6C65B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6C65B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a;</w:t>
            </w:r>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6C65B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6C65B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"Non Standard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6C65B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jurisdiction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6C65B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6C65B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6C65B2">
        <w:tc>
          <w:tcPr>
            <w:tcW w:w="2695" w:type="dxa"/>
            <w:shd w:val="clear" w:color="auto" w:fill="auto"/>
          </w:tcPr>
          <w:p w14:paraId="7D2E36B1" w14:textId="4A565017" w:rsidR="00E940AD" w:rsidRPr="00055DAC" w:rsidRDefault="00E940AD" w:rsidP="00055DAC">
            <w:pPr>
              <w:pStyle w:val="BodyText"/>
              <w:rPr>
                <w:rFonts w:ascii="Arial" w:hAnsi="Arial" w:cs="Arial"/>
                <w:b/>
                <w:bCs/>
              </w:rPr>
            </w:pPr>
            <w:bookmarkStart w:id="91" w:name="_BPDCI_110"/>
            <w:r w:rsidRPr="00055DAC">
              <w:rPr>
                <w:rFonts w:ascii="Arial" w:hAnsi="Arial" w:cs="Arial"/>
                <w:b/>
                <w:bCs/>
              </w:rPr>
              <w:t>"Notification Date"</w:t>
            </w:r>
            <w:bookmarkEnd w:id="91"/>
          </w:p>
        </w:tc>
        <w:tc>
          <w:tcPr>
            <w:tcW w:w="6657" w:type="dxa"/>
            <w:gridSpan w:val="2"/>
            <w:shd w:val="clear" w:color="auto" w:fill="auto"/>
          </w:tcPr>
          <w:p w14:paraId="70F5166A" w14:textId="77777777" w:rsidR="00E940AD" w:rsidRPr="00055DAC" w:rsidRDefault="00E940AD" w:rsidP="00055DAC">
            <w:pPr>
              <w:pStyle w:val="BodyText"/>
              <w:jc w:val="both"/>
              <w:rPr>
                <w:rFonts w:ascii="Arial" w:hAnsi="Arial" w:cs="Arial"/>
              </w:rPr>
            </w:pPr>
            <w:bookmarkStart w:id="92"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92"/>
          </w:p>
        </w:tc>
      </w:tr>
      <w:tr w:rsidR="00E940AD" w:rsidRPr="00055DAC" w14:paraId="103B6615" w14:textId="77777777" w:rsidTr="006C65B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t>"Notification of Circuit Outage"</w:t>
            </w:r>
            <w:bookmarkStart w:id="93" w:name="_BPDCD_113"/>
          </w:p>
        </w:tc>
        <w:bookmarkEnd w:id="93"/>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6C65B2">
        <w:tc>
          <w:tcPr>
            <w:tcW w:w="2695" w:type="dxa"/>
            <w:shd w:val="clear" w:color="auto" w:fill="auto"/>
          </w:tcPr>
          <w:p w14:paraId="51C80081" w14:textId="7C0F2C26" w:rsidR="00E940AD" w:rsidRPr="00055DAC" w:rsidRDefault="00E940AD" w:rsidP="00055DAC">
            <w:pPr>
              <w:pStyle w:val="BodyText"/>
              <w:rPr>
                <w:rFonts w:ascii="Arial" w:hAnsi="Arial" w:cs="Arial"/>
                <w:b/>
                <w:bCs/>
              </w:rPr>
            </w:pPr>
            <w:bookmarkStart w:id="94" w:name="_BPDCI_115"/>
            <w:r w:rsidRPr="00055DAC">
              <w:rPr>
                <w:rFonts w:ascii="Arial" w:hAnsi="Arial" w:cs="Arial"/>
                <w:b/>
                <w:bCs/>
              </w:rPr>
              <w:t>"Notification of Circuit Restriction"</w:t>
            </w:r>
            <w:bookmarkEnd w:id="94"/>
          </w:p>
          <w:p w14:paraId="00C83CA5" w14:textId="77777777" w:rsidR="00E940AD" w:rsidRPr="00055DAC" w:rsidRDefault="00E940AD" w:rsidP="00055DAC">
            <w:pPr>
              <w:pStyle w:val="BodyText"/>
              <w:rPr>
                <w:rFonts w:ascii="Arial" w:hAnsi="Arial" w:cs="Arial"/>
                <w:b/>
                <w:bCs/>
              </w:rPr>
            </w:pPr>
          </w:p>
        </w:tc>
        <w:tc>
          <w:tcPr>
            <w:tcW w:w="6657" w:type="dxa"/>
            <w:gridSpan w:val="2"/>
            <w:shd w:val="clear" w:color="auto" w:fill="auto"/>
          </w:tcPr>
          <w:p w14:paraId="1CCB2903" w14:textId="77777777" w:rsidR="00E940AD" w:rsidRPr="00055DAC" w:rsidRDefault="00E940AD" w:rsidP="00055DAC">
            <w:pPr>
              <w:pStyle w:val="BodyText"/>
              <w:jc w:val="both"/>
              <w:rPr>
                <w:rFonts w:ascii="Arial" w:hAnsi="Arial" w:cs="Arial"/>
                <w:b/>
              </w:rPr>
            </w:pPr>
            <w:bookmarkStart w:id="95"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95"/>
          </w:p>
        </w:tc>
      </w:tr>
      <w:tr w:rsidR="00E940AD" w:rsidRPr="00055DAC" w14:paraId="090856BC" w14:textId="77777777" w:rsidTr="006C65B2">
        <w:tc>
          <w:tcPr>
            <w:tcW w:w="2695" w:type="dxa"/>
            <w:shd w:val="clear" w:color="auto" w:fill="auto"/>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r w:rsidRPr="00055DAC">
              <w:rPr>
                <w:rFonts w:ascii="Arial" w:hAnsi="Arial" w:cs="Arial"/>
                <w:b/>
                <w:szCs w:val="22"/>
              </w:rPr>
              <w:t>CUSC</w:t>
            </w:r>
            <w:r w:rsidRPr="00055DAC">
              <w:rPr>
                <w:rFonts w:ascii="Arial" w:hAnsi="Arial" w:cs="Arial"/>
                <w:szCs w:val="22"/>
              </w:rPr>
              <w:t>;</w:t>
            </w:r>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6C65B2">
        <w:tc>
          <w:tcPr>
            <w:tcW w:w="2695" w:type="dxa"/>
            <w:shd w:val="clear" w:color="auto" w:fill="auto"/>
          </w:tcPr>
          <w:p w14:paraId="1FF42CE9" w14:textId="07470369" w:rsidR="00E940AD" w:rsidRPr="00055DAC" w:rsidRDefault="00E940AD" w:rsidP="00055DAC">
            <w:pPr>
              <w:pStyle w:val="BodyText"/>
              <w:rPr>
                <w:rFonts w:ascii="Arial" w:hAnsi="Arial" w:cs="Arial"/>
                <w:b/>
                <w:bCs/>
              </w:rPr>
            </w:pPr>
            <w:bookmarkStart w:id="96" w:name="_BPDCI_117"/>
            <w:r w:rsidRPr="00055DAC">
              <w:rPr>
                <w:rFonts w:ascii="Arial" w:hAnsi="Arial" w:cs="Arial"/>
                <w:b/>
                <w:bCs/>
              </w:rPr>
              <w:t>"Notification of Restrictions on Availability"</w:t>
            </w:r>
            <w:bookmarkEnd w:id="96"/>
          </w:p>
        </w:tc>
        <w:tc>
          <w:tcPr>
            <w:tcW w:w="6657" w:type="dxa"/>
            <w:gridSpan w:val="2"/>
            <w:shd w:val="clear" w:color="auto" w:fill="auto"/>
          </w:tcPr>
          <w:p w14:paraId="756BAC7A" w14:textId="77777777" w:rsidR="00E940AD" w:rsidRPr="00055DAC" w:rsidRDefault="00E940AD" w:rsidP="00055DAC">
            <w:pPr>
              <w:pStyle w:val="BodyText"/>
              <w:jc w:val="both"/>
              <w:rPr>
                <w:rFonts w:ascii="Arial" w:hAnsi="Arial" w:cs="Arial"/>
              </w:rPr>
            </w:pPr>
            <w:bookmarkStart w:id="97"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97"/>
          </w:p>
        </w:tc>
      </w:tr>
      <w:tr w:rsidR="00E940AD" w:rsidRPr="00055DAC" w14:paraId="49C4224D" w14:textId="77777777" w:rsidTr="006C65B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6C65B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6C65B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6C65B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055DAC">
              <w:rPr>
                <w:rFonts w:ascii="Arial" w:hAnsi="Arial" w:cs="Arial"/>
                <w:color w:val="000000"/>
              </w:rPr>
              <w:t>n;</w:t>
            </w:r>
          </w:p>
        </w:tc>
      </w:tr>
      <w:tr w:rsidR="00E940AD" w:rsidRPr="00055DAC" w14:paraId="2ED8755B" w14:textId="77777777" w:rsidTr="006C65B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p w14:paraId="3D3ED75A" w14:textId="77777777" w:rsidR="00E940AD" w:rsidRPr="00055DAC" w:rsidRDefault="00E940AD" w:rsidP="00055DAC">
            <w:pPr>
              <w:jc w:val="both"/>
              <w:rPr>
                <w:rFonts w:ascii="Arial" w:hAnsi="Arial" w:cs="Arial"/>
              </w:rPr>
            </w:pPr>
          </w:p>
        </w:tc>
      </w:tr>
      <w:tr w:rsidR="00E940AD" w:rsidRPr="00055DAC" w14:paraId="1462065E" w14:textId="77777777" w:rsidTr="006C65B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r w:rsidRPr="00055DAC">
              <w:rPr>
                <w:rFonts w:ascii="Arial" w:hAnsi="Arial" w:cs="Arial"/>
                <w:b/>
              </w:rPr>
              <w:t>CUSC</w:t>
            </w:r>
            <w:r w:rsidRPr="00055DAC">
              <w:rPr>
                <w:rFonts w:ascii="Arial" w:hAnsi="Arial" w:cs="Arial"/>
              </w:rPr>
              <w:t>;</w:t>
            </w:r>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Charging Methodologies</w:t>
            </w:r>
            <w:r w:rsidRPr="00055DAC">
              <w:rPr>
                <w:rFonts w:ascii="Arial" w:hAnsi="Arial" w:cs="Arial"/>
              </w:rPr>
              <w:t xml:space="preserve"> it shall have the meaning as defined in the BSC;</w:t>
            </w:r>
          </w:p>
        </w:tc>
      </w:tr>
      <w:tr w:rsidR="00E940AD" w:rsidRPr="00055DAC" w14:paraId="5C8BD5A1" w14:textId="77777777" w:rsidTr="006C65B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6C65B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007510BA" w14:textId="77777777" w:rsidTr="006C65B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6C65B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6C65B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6C65B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6C65B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6C65B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6C65B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6C65B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6C65B2">
        <w:tblPrEx>
          <w:tblCellMar>
            <w:left w:w="108" w:type="dxa"/>
            <w:right w:w="108" w:type="dxa"/>
          </w:tblCellMar>
        </w:tblPrEx>
        <w:tc>
          <w:tcPr>
            <w:tcW w:w="2695" w:type="dxa"/>
            <w:shd w:val="clear" w:color="auto" w:fill="auto"/>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98" w:name="_BPDCI_121"/>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bookmarkEnd w:id="98"/>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6C65B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6C65B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6C65B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6C65B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6C65B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Construction Agreement</w:t>
            </w:r>
            <w:r w:rsidRPr="00055DAC">
              <w:rPr>
                <w:rStyle w:val="DeltaViewInsertion"/>
                <w:rFonts w:ascii="Arial" w:hAnsi="Arial"/>
                <w:color w:val="auto"/>
                <w:u w:val="none"/>
              </w:rPr>
              <w:t>;</w:t>
            </w:r>
          </w:p>
          <w:p w14:paraId="00B23498" w14:textId="77777777" w:rsidR="00E940AD" w:rsidRPr="00055DAC" w:rsidRDefault="00E940AD" w:rsidP="00055DAC"/>
        </w:tc>
      </w:tr>
      <w:tr w:rsidR="00E940AD" w:rsidRPr="00055DAC" w14:paraId="3C39500E" w14:textId="77777777" w:rsidTr="006C65B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is to be or is  connected</w:t>
            </w:r>
            <w:r w:rsidRPr="00055DAC">
              <w:rPr>
                <w:rFonts w:ascii="Arial" w:hAnsi="Arial" w:cs="Arial"/>
              </w:rPr>
              <w:t xml:space="preserve">, as identified in its  </w:t>
            </w:r>
            <w:r w:rsidRPr="00055DAC">
              <w:rPr>
                <w:rFonts w:ascii="Arial" w:hAnsi="Arial" w:cs="Arial"/>
                <w:b/>
              </w:rPr>
              <w:t>Construction Agreement</w:t>
            </w:r>
            <w:r w:rsidRPr="00055DAC">
              <w:rPr>
                <w:rFonts w:ascii="Arial" w:hAnsi="Arial" w:cs="Arial"/>
              </w:rPr>
              <w:t>;</w:t>
            </w:r>
          </w:p>
        </w:tc>
      </w:tr>
      <w:tr w:rsidR="00E940AD" w:rsidRPr="00055DAC" w14:paraId="615BD21B" w14:textId="77777777" w:rsidTr="006C65B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E70893">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“Offtaking”</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6C65B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r w:rsidRPr="00055DAC">
              <w:rPr>
                <w:rFonts w:ascii="Arial" w:hAnsi="Arial" w:cs="Arial"/>
                <w:b/>
              </w:rPr>
              <w:t>One</w:t>
            </w:r>
            <w:r w:rsidRPr="00055DAC">
              <w:rPr>
                <w:rFonts w:ascii="Arial" w:hAnsi="Arial" w:cs="Arial"/>
              </w:rPr>
              <w:t xml:space="preserve"> </w:t>
            </w:r>
            <w:r w:rsidRPr="00055DAC">
              <w:rPr>
                <w:rFonts w:ascii="Arial" w:hAnsi="Arial" w:cs="Arial"/>
                <w:b/>
              </w:rPr>
              <w:t>Off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as a result of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4647855A" w14:textId="77777777" w:rsidTr="00E70893">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E70893">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18AD2280" w14:textId="77777777" w:rsidTr="00E70893">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E70893">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granted;</w:t>
            </w:r>
          </w:p>
          <w:p w14:paraId="5488D8CD" w14:textId="4502D0EE" w:rsidR="00E940AD" w:rsidRPr="00055DAC" w:rsidRDefault="00E940AD" w:rsidP="00055DAC">
            <w:pPr>
              <w:jc w:val="both"/>
              <w:rPr>
                <w:rFonts w:ascii="Arial" w:hAnsi="Arial" w:cs="Arial"/>
              </w:rPr>
            </w:pPr>
          </w:p>
        </w:tc>
      </w:tr>
      <w:tr w:rsidR="00E940AD" w:rsidRPr="00055DAC" w14:paraId="2D0352EC" w14:textId="77777777" w:rsidTr="00E70893">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3054E280" w14:textId="77777777" w:rsidR="00E940AD" w:rsidRDefault="00E940AD" w:rsidP="00055DAC">
            <w:pPr>
              <w:jc w:val="both"/>
              <w:rPr>
                <w:rFonts w:ascii="Arial" w:hAnsi="Arial" w:cs="Arial"/>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effect;</w:t>
            </w:r>
          </w:p>
          <w:p w14:paraId="4E40F4FC" w14:textId="03011155" w:rsidR="00E70893" w:rsidRPr="00055DAC" w:rsidRDefault="00E70893" w:rsidP="00055DAC">
            <w:pPr>
              <w:jc w:val="both"/>
              <w:rPr>
                <w:rFonts w:ascii="Arial" w:hAnsi="Arial" w:cs="Arial"/>
                <w:szCs w:val="22"/>
              </w:rPr>
            </w:pPr>
          </w:p>
        </w:tc>
      </w:tr>
      <w:tr w:rsidR="00E940AD" w:rsidRPr="00055DAC" w14:paraId="7BABB093" w14:textId="77777777" w:rsidTr="00E70893">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System</w:t>
            </w:r>
            <w:bookmarkStart w:id="99" w:name="_BPDCI_125"/>
            <w:r w:rsidRPr="00055DAC">
              <w:rPr>
                <w:rFonts w:ascii="Arial" w:hAnsi="Arial" w:cs="Arial"/>
                <w:szCs w:val="22"/>
              </w:rPr>
              <w:t>;</w:t>
            </w:r>
            <w:bookmarkEnd w:id="99"/>
          </w:p>
          <w:p w14:paraId="055A7E4B" w14:textId="77777777" w:rsidR="00E940AD" w:rsidRPr="00055DAC" w:rsidRDefault="00E940AD" w:rsidP="00055DAC">
            <w:pPr>
              <w:rPr>
                <w:rFonts w:ascii="Arial" w:hAnsi="Arial"/>
              </w:rPr>
            </w:pPr>
          </w:p>
        </w:tc>
      </w:tr>
      <w:tr w:rsidR="00E940AD" w:rsidRPr="00055DAC" w14:paraId="1F51A497" w14:textId="77777777" w:rsidTr="00E70893">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E70893">
        <w:tc>
          <w:tcPr>
            <w:tcW w:w="2695" w:type="dxa"/>
          </w:tcPr>
          <w:p w14:paraId="079F83A1" w14:textId="77777777" w:rsidR="00E940AD" w:rsidRDefault="00E940AD" w:rsidP="00055DAC">
            <w:pPr>
              <w:rPr>
                <w:rFonts w:ascii="Arial" w:hAnsi="Arial"/>
                <w:b/>
              </w:rPr>
            </w:pPr>
            <w:r w:rsidRPr="00055DAC">
              <w:rPr>
                <w:rFonts w:ascii="Arial" w:hAnsi="Arial"/>
                <w:b/>
              </w:rPr>
              <w:t>“Onshore Transmission Reinforcement Works”</w:t>
            </w:r>
          </w:p>
          <w:p w14:paraId="1A23EE7A" w14:textId="77777777" w:rsidR="00E70893" w:rsidRPr="00055DAC" w:rsidRDefault="00E70893" w:rsidP="00055DAC">
            <w:pPr>
              <w:rPr>
                <w:rFonts w:ascii="Arial" w:hAnsi="Arial"/>
                <w:b/>
              </w:rPr>
            </w:pP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100" w:name="_BPDCD_126"/>
            <w:r w:rsidRPr="00055DAC">
              <w:rPr>
                <w:rFonts w:ascii="Arial" w:hAnsi="Arial" w:cs="Arial"/>
                <w:szCs w:val="22"/>
              </w:rPr>
              <w:t>;</w:t>
            </w:r>
            <w:bookmarkEnd w:id="100"/>
          </w:p>
        </w:tc>
      </w:tr>
      <w:tr w:rsidR="00E940AD" w:rsidRPr="00055DAC" w14:paraId="0D065011" w14:textId="77777777" w:rsidTr="00E70893">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E70893">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E70893">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6C65B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6C65B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6C65B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6C65B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"Operational Intertripping"</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intertripping schemes;</w:t>
            </w:r>
          </w:p>
        </w:tc>
      </w:tr>
      <w:tr w:rsidR="00E940AD" w:rsidRPr="00055DAC" w14:paraId="2C9E2CEA" w14:textId="77777777" w:rsidTr="006C65B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corresponding  provision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6C65B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6C65B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6C65B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6C65B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Queue Management Process</w:t>
            </w:r>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6C65B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6C65B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6C65B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6C65B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6C65B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Licensee</w:t>
            </w:r>
            <w:r w:rsidRPr="00055DAC">
              <w:rPr>
                <w:rFonts w:ascii="Arial" w:hAnsi="Arial" w:cs="Arial"/>
                <w:szCs w:val="22"/>
              </w:rPr>
              <w:t>;</w:t>
            </w:r>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6C65B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in stages but which is part of a single</w:t>
            </w:r>
            <w:r w:rsidRPr="00055DAC">
              <w:rPr>
                <w:rFonts w:ascii="Arial" w:hAnsi="Arial" w:cs="Arial"/>
                <w:b/>
                <w:szCs w:val="22"/>
              </w:rPr>
              <w:t xml:space="preserve"> Qualifying Project</w:t>
            </w:r>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6C65B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 xml:space="preserve">has the meaning given to commissioning period in Section 6G(1) of the </w:t>
            </w:r>
            <w:r w:rsidRPr="00055DAC">
              <w:rPr>
                <w:rFonts w:ascii="Arial" w:hAnsi="Arial" w:cs="Arial"/>
                <w:b/>
                <w:szCs w:val="22"/>
              </w:rPr>
              <w:t>Act</w:t>
            </w:r>
            <w:r w:rsidRPr="00055DAC">
              <w:rPr>
                <w:rFonts w:ascii="Arial" w:hAnsi="Arial" w:cs="Arial"/>
                <w:szCs w:val="22"/>
              </w:rPr>
              <w:t>;</w:t>
            </w:r>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6C65B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amendments  to the </w:t>
            </w:r>
            <w:r w:rsidRPr="00055DAC">
              <w:rPr>
                <w:rFonts w:ascii="Arial" w:hAnsi="Arial" w:cs="Arial"/>
                <w:b/>
                <w:szCs w:val="22"/>
              </w:rPr>
              <w:t>CUSC</w:t>
            </w:r>
            <w:r w:rsidRPr="00055DAC">
              <w:rPr>
                <w:rFonts w:ascii="Arial" w:hAnsi="Arial" w:cs="Arial"/>
                <w:szCs w:val="22"/>
              </w:rPr>
              <w:t xml:space="preserve"> as provided for in such modification take effect;</w:t>
            </w:r>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6C65B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Act</w:t>
            </w:r>
            <w:r w:rsidRPr="00055DAC">
              <w:rPr>
                <w:rFonts w:ascii="Arial" w:hAnsi="Arial" w:cs="Arial"/>
              </w:rPr>
              <w:t>;</w:t>
            </w:r>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6C65B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6C65B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6C65B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01"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01"/>
          </w:p>
        </w:tc>
      </w:tr>
      <w:tr w:rsidR="00E940AD" w:rsidRPr="00055DAC" w14:paraId="43F4117D" w14:textId="77777777" w:rsidTr="006C65B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6C65B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02" w:name="_BPDCD_127"/>
            <w:r w:rsidRPr="00055DAC">
              <w:rPr>
                <w:rFonts w:ascii="Arial" w:hAnsi="Arial" w:cs="Arial"/>
                <w:szCs w:val="22"/>
              </w:rPr>
              <w:t xml:space="preserve">shall </w:t>
            </w:r>
            <w:bookmarkEnd w:id="102"/>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6C65B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6C65B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6C65B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6C65B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6C65B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6C65B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6C65B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6C65B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6C65B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6C65B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6C65B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03" w:name="_BPDCD_128"/>
            <w:r w:rsidRPr="00055DAC">
              <w:rPr>
                <w:rFonts w:ascii="Arial" w:hAnsi="Arial" w:cs="Arial"/>
                <w:b/>
                <w:bCs/>
                <w:szCs w:val="22"/>
              </w:rPr>
              <w:t>The Company</w:t>
            </w:r>
            <w:r w:rsidRPr="00055DAC">
              <w:rPr>
                <w:rFonts w:ascii="Arial" w:hAnsi="Arial" w:cs="Arial"/>
                <w:szCs w:val="22"/>
              </w:rPr>
              <w:t xml:space="preserve"> </w:t>
            </w:r>
            <w:bookmarkEnd w:id="103"/>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06C65B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made a decision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(whether or not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6C65B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but in any case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6C65B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6C65B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6C65B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6C65B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6C65B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6C65B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6C65B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6C65B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6C65B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6C65B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6C65B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04" w:name="_BPDCD_131"/>
            <w:r w:rsidRPr="00055DAC">
              <w:rPr>
                <w:rFonts w:ascii="Arial" w:hAnsi="Arial" w:cs="Arial"/>
              </w:rPr>
              <w:t>;</w:t>
            </w:r>
            <w:bookmarkEnd w:id="104"/>
          </w:p>
        </w:tc>
      </w:tr>
      <w:tr w:rsidR="00E940AD" w:rsidRPr="00055DAC" w14:paraId="490AC4A6" w14:textId="77777777" w:rsidTr="006C65B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6C65B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6C65B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is  more particularly described in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6C65B2">
        <w:tc>
          <w:tcPr>
            <w:tcW w:w="2695" w:type="dxa"/>
            <w:shd w:val="clear" w:color="auto" w:fill="auto"/>
          </w:tcPr>
          <w:p w14:paraId="28FFE0D4" w14:textId="3432EEB3" w:rsidR="00E940AD" w:rsidRPr="00055DAC" w:rsidRDefault="00E940AD" w:rsidP="00055DAC">
            <w:pPr>
              <w:pStyle w:val="BodyText"/>
              <w:rPr>
                <w:rFonts w:ascii="Arial" w:hAnsi="Arial" w:cs="Arial"/>
                <w:b/>
                <w:bCs/>
              </w:rPr>
            </w:pPr>
            <w:bookmarkStart w:id="105" w:name="_BPDCI_132"/>
            <w:r w:rsidRPr="00055DAC">
              <w:rPr>
                <w:rFonts w:ascii="Arial" w:hAnsi="Arial" w:cs="Arial"/>
                <w:b/>
                <w:bCs/>
              </w:rPr>
              <w:t>"Primary Response"</w:t>
            </w:r>
            <w:bookmarkEnd w:id="105"/>
          </w:p>
        </w:tc>
        <w:tc>
          <w:tcPr>
            <w:tcW w:w="6657" w:type="dxa"/>
            <w:gridSpan w:val="2"/>
            <w:shd w:val="clear" w:color="auto" w:fill="auto"/>
          </w:tcPr>
          <w:p w14:paraId="7B60F230" w14:textId="77777777" w:rsidR="00E940AD" w:rsidRPr="00055DAC" w:rsidRDefault="00E940AD" w:rsidP="00055DAC">
            <w:pPr>
              <w:pStyle w:val="BodyText"/>
              <w:jc w:val="both"/>
              <w:rPr>
                <w:rFonts w:ascii="Arial" w:hAnsi="Arial" w:cs="Arial"/>
              </w:rPr>
            </w:pPr>
            <w:bookmarkStart w:id="106"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06"/>
          </w:p>
        </w:tc>
      </w:tr>
      <w:tr w:rsidR="00E940AD" w:rsidRPr="00055DAC" w14:paraId="4006B906" w14:textId="77777777" w:rsidTr="006C65B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6C65B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Production BM Unit</w:t>
            </w:r>
            <w:r w:rsidRPr="00055DAC">
              <w:rPr>
                <w:rFonts w:ascii="Arial" w:hAnsi="Arial" w:cs="Arial"/>
              </w:rPr>
              <w:t>;</w:t>
            </w:r>
          </w:p>
          <w:p w14:paraId="3912D8E6" w14:textId="2B17FFB8" w:rsidR="00E940AD" w:rsidRPr="00055DAC" w:rsidRDefault="00E940AD" w:rsidP="00055DAC">
            <w:pPr>
              <w:jc w:val="both"/>
              <w:rPr>
                <w:rFonts w:ascii="Arial" w:hAnsi="Arial" w:cs="Arial"/>
              </w:rPr>
            </w:pPr>
          </w:p>
        </w:tc>
      </w:tr>
      <w:tr w:rsidR="00E940AD" w:rsidRPr="00055DAC" w14:paraId="4905CC44" w14:textId="77777777" w:rsidTr="006C65B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6C65B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06C65B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343443E0" w:rsidR="00441C70" w:rsidRPr="00055DAC" w:rsidRDefault="00441C70" w:rsidP="00055DAC">
            <w:pPr>
              <w:pStyle w:val="BodyText"/>
              <w:jc w:val="both"/>
              <w:rPr>
                <w:rFonts w:ascii="Arial" w:hAnsi="Arial" w:cs="Arial"/>
              </w:rPr>
            </w:pPr>
            <w:r w:rsidRPr="00D56A98">
              <w:rPr>
                <w:rFonts w:ascii="Arial" w:hAnsi="Arial"/>
                <w:szCs w:val="22"/>
              </w:rPr>
              <w:t xml:space="preserve">in the context of Section 18 </w:t>
            </w:r>
            <w:r w:rsidR="002C698C">
              <w:rPr>
                <w:rFonts w:ascii="Arial" w:hAnsi="Arial"/>
                <w:szCs w:val="22"/>
              </w:rPr>
              <w:t xml:space="preserve">this </w:t>
            </w:r>
            <w:r w:rsidRPr="00D56A98">
              <w:rPr>
                <w:rFonts w:ascii="Arial" w:hAnsi="Arial"/>
                <w:szCs w:val="22"/>
              </w:rPr>
              <w:t xml:space="preserve">is the </w:t>
            </w:r>
            <w:r w:rsidRPr="00D56A98">
              <w:rPr>
                <w:rFonts w:ascii="Arial" w:hAnsi="Arial"/>
                <w:b/>
                <w:szCs w:val="22"/>
              </w:rPr>
              <w:t>User’s</w:t>
            </w:r>
            <w:r w:rsidRPr="00D56A98">
              <w:rPr>
                <w:rFonts w:ascii="Arial" w:hAnsi="Arial"/>
                <w:szCs w:val="22"/>
              </w:rPr>
              <w:t xml:space="preserve"> (or as context requires </w:t>
            </w:r>
            <w:r w:rsidRPr="00D56A98">
              <w:rPr>
                <w:rFonts w:ascii="Arial" w:hAnsi="Arial"/>
                <w:b/>
                <w:szCs w:val="22"/>
              </w:rPr>
              <w:t>Developer’s</w:t>
            </w:r>
            <w:r w:rsidRPr="00D56A98">
              <w:rPr>
                <w:rFonts w:ascii="Arial" w:hAnsi="Arial"/>
                <w:szCs w:val="22"/>
              </w:rPr>
              <w:t xml:space="preserve">) project which is the subject of the </w:t>
            </w:r>
            <w:r w:rsidR="00A57936">
              <w:rPr>
                <w:rFonts w:ascii="Arial" w:hAnsi="Arial"/>
                <w:bCs/>
                <w:szCs w:val="22"/>
              </w:rPr>
              <w:t>e</w:t>
            </w:r>
            <w:r w:rsidRPr="00D56A98">
              <w:rPr>
                <w:rFonts w:ascii="Arial" w:hAnsi="Arial"/>
                <w:bCs/>
                <w:szCs w:val="22"/>
              </w:rPr>
              <w:t xml:space="preserve">xisting </w:t>
            </w:r>
            <w:r w:rsidRPr="00D56A98">
              <w:rPr>
                <w:rFonts w:ascii="Arial" w:hAnsi="Arial"/>
                <w:b/>
                <w:szCs w:val="22"/>
              </w:rPr>
              <w:t xml:space="preserve">Agreements </w:t>
            </w:r>
            <w:r w:rsidRPr="00D56A98">
              <w:rPr>
                <w:rFonts w:ascii="Arial" w:hAnsi="Arial"/>
                <w:szCs w:val="22"/>
              </w:rPr>
              <w:t xml:space="preserve">(and in the case of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Agreements </w:t>
            </w:r>
            <w:r w:rsidRPr="00D56A98">
              <w:rPr>
                <w:rFonts w:ascii="Arial" w:hAnsi="Arial"/>
                <w:szCs w:val="22"/>
              </w:rPr>
              <w:t xml:space="preserve">which provide for more than one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w:t>
            </w:r>
            <w:r w:rsidRPr="00D56A98">
              <w:rPr>
                <w:rFonts w:ascii="Arial" w:hAnsi="Arial"/>
                <w:szCs w:val="22"/>
              </w:rPr>
              <w:t xml:space="preserve"> in respect of </w:t>
            </w:r>
            <w:r w:rsidRPr="00D56A98">
              <w:rPr>
                <w:rFonts w:ascii="Arial" w:hAnsi="Arial"/>
                <w:b/>
                <w:szCs w:val="22"/>
              </w:rPr>
              <w:t>Embedded Power Stations</w:t>
            </w:r>
            <w:r w:rsidRPr="00D56A98">
              <w:rPr>
                <w:rFonts w:ascii="Arial" w:hAnsi="Arial"/>
                <w:szCs w:val="22"/>
              </w:rPr>
              <w:t>,</w:t>
            </w:r>
            <w:r w:rsidRPr="00D56A98">
              <w:rPr>
                <w:rFonts w:ascii="Arial" w:hAnsi="Arial"/>
                <w:b/>
                <w:szCs w:val="22"/>
              </w:rPr>
              <w:t xml:space="preserv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 </w:t>
            </w:r>
            <w:r w:rsidRPr="00D56A98">
              <w:rPr>
                <w:rFonts w:ascii="Arial" w:hAnsi="Arial"/>
                <w:szCs w:val="22"/>
              </w:rPr>
              <w:t xml:space="preserve">shall be construed accordingly by reference to each </w:t>
            </w:r>
            <w:r w:rsidR="00A57936" w:rsidRPr="00D56A98">
              <w:rPr>
                <w:rFonts w:ascii="Arial" w:hAnsi="Arial"/>
                <w:bCs/>
                <w:szCs w:val="22"/>
              </w:rPr>
              <w:t>e</w:t>
            </w:r>
            <w:r w:rsidRPr="00D56A98">
              <w:rPr>
                <w:rFonts w:ascii="Arial" w:hAnsi="Arial"/>
                <w:bCs/>
                <w:szCs w:val="22"/>
              </w:rPr>
              <w:t>xisting</w:t>
            </w:r>
            <w:r w:rsidRPr="00D56A98">
              <w:rPr>
                <w:rFonts w:ascii="Arial" w:hAnsi="Arial"/>
                <w:szCs w:val="22"/>
              </w:rPr>
              <w:t xml:space="preserve"> </w:t>
            </w:r>
            <w:r w:rsidRPr="00D56A98">
              <w:rPr>
                <w:rFonts w:ascii="Arial" w:hAnsi="Arial"/>
                <w:b/>
                <w:szCs w:val="22"/>
              </w:rPr>
              <w:t>Project</w:t>
            </w:r>
            <w:r w:rsidRPr="00D56A98">
              <w:rPr>
                <w:rFonts w:ascii="Arial" w:hAnsi="Arial"/>
                <w:szCs w:val="22"/>
              </w:rPr>
              <w:t>);</w:t>
            </w:r>
          </w:p>
        </w:tc>
      </w:tr>
      <w:tr w:rsidR="00441C70" w:rsidRPr="00055DAC" w14:paraId="699F8D7B" w14:textId="77777777" w:rsidTr="006C65B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F629C1">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notice;</w:t>
            </w:r>
          </w:p>
        </w:tc>
      </w:tr>
      <w:tr w:rsidR="00441C70" w:rsidRPr="00055DAC" w14:paraId="0711E482" w14:textId="77777777" w:rsidTr="006C65B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(i)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6C65B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6C65B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6C65B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6C65B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6C65B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6C65B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6C65B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6C65B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6C65B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either </w:t>
            </w:r>
            <w:bookmarkStart w:id="107" w:name="_DV_C3"/>
            <w:r w:rsidRPr="00055DAC">
              <w:rPr>
                <w:rFonts w:ascii="Arial" w:hAnsi="Arial" w:cs="Arial"/>
              </w:rPr>
              <w:t>:</w:t>
            </w:r>
            <w:bookmarkEnd w:id="107"/>
          </w:p>
          <w:p w14:paraId="4B6627C8" w14:textId="77777777" w:rsidR="00441C70" w:rsidRPr="00055DAC" w:rsidRDefault="00441C70" w:rsidP="00055DAC">
            <w:pPr>
              <w:pStyle w:val="BodyText"/>
              <w:ind w:left="741" w:hanging="709"/>
              <w:jc w:val="both"/>
              <w:rPr>
                <w:rFonts w:ascii="Arial" w:hAnsi="Arial" w:cs="Arial"/>
              </w:rPr>
            </w:pPr>
            <w:bookmarkStart w:id="108" w:name="_DV_C4"/>
            <w:r w:rsidRPr="00055DAC">
              <w:rPr>
                <w:rStyle w:val="DeltaViewInsertion"/>
                <w:rFonts w:ascii="Arial" w:hAnsi="Arial" w:cs="Arial"/>
                <w:color w:val="auto"/>
                <w:u w:val="none"/>
              </w:rPr>
              <w:t>(a)</w:t>
            </w:r>
            <w:r w:rsidRPr="00055DAC">
              <w:rPr>
                <w:rFonts w:ascii="Arial" w:hAnsi="Arial" w:cs="Arial"/>
              </w:rPr>
              <w:tab/>
            </w:r>
            <w:bookmarkStart w:id="109" w:name="_DV_M3"/>
            <w:bookmarkEnd w:id="108"/>
            <w:bookmarkEnd w:id="109"/>
            <w:r w:rsidRPr="00055DAC">
              <w:rPr>
                <w:rFonts w:ascii="Arial" w:hAnsi="Arial" w:cs="Arial"/>
              </w:rPr>
              <w:t>a shareholder of the User or any holding company of such shareholder</w:t>
            </w:r>
            <w:bookmarkStart w:id="110" w:name="_DV_C6"/>
            <w:r w:rsidRPr="00055DAC">
              <w:rPr>
                <w:rFonts w:ascii="Arial" w:hAnsi="Arial" w:cs="Arial"/>
                <w:strike/>
              </w:rPr>
              <w:t xml:space="preserve"> </w:t>
            </w:r>
            <w:r w:rsidRPr="00055DAC">
              <w:rPr>
                <w:rFonts w:ascii="Arial" w:hAnsi="Arial" w:cs="Arial"/>
              </w:rPr>
              <w:t>or</w:t>
            </w:r>
            <w:bookmarkEnd w:id="110"/>
          </w:p>
          <w:p w14:paraId="29110417" w14:textId="77777777" w:rsidR="00441C70" w:rsidRPr="00055DAC" w:rsidRDefault="00441C70" w:rsidP="00055DAC">
            <w:pPr>
              <w:pStyle w:val="BodyText"/>
              <w:ind w:left="741" w:hanging="709"/>
              <w:jc w:val="both"/>
              <w:rPr>
                <w:rFonts w:ascii="Arial" w:hAnsi="Arial" w:cs="Arial"/>
              </w:rPr>
            </w:pPr>
            <w:bookmarkStart w:id="111" w:name="_DV_C7"/>
            <w:r w:rsidRPr="00055DAC">
              <w:rPr>
                <w:rFonts w:ascii="Arial" w:hAnsi="Arial" w:cs="Arial"/>
              </w:rPr>
              <w:t>(b)</w:t>
            </w:r>
            <w:r w:rsidRPr="00055DAC">
              <w:rPr>
                <w:rFonts w:ascii="Arial" w:hAnsi="Arial" w:cs="Arial"/>
              </w:rPr>
              <w:tab/>
              <w:t xml:space="preserve">any subsidiary of any such </w:t>
            </w:r>
            <w:bookmarkEnd w:id="111"/>
            <w:r w:rsidRPr="00055DAC">
              <w:rPr>
                <w:rFonts w:ascii="Arial" w:hAnsi="Arial" w:cs="Arial"/>
              </w:rPr>
              <w:t>holding company</w:t>
            </w:r>
            <w:bookmarkStart w:id="112" w:name="_DV_C8"/>
            <w:r w:rsidRPr="00055DAC">
              <w:rPr>
                <w:rFonts w:ascii="Arial" w:hAnsi="Arial" w:cs="Arial"/>
              </w:rPr>
              <w:t>, but only where the subsidiary</w:t>
            </w:r>
            <w:bookmarkEnd w:id="112"/>
          </w:p>
          <w:p w14:paraId="0CD6B76E" w14:textId="77777777" w:rsidR="00441C70" w:rsidRPr="00055DAC" w:rsidRDefault="00441C70" w:rsidP="00055DAC">
            <w:pPr>
              <w:pStyle w:val="BodyText"/>
              <w:ind w:left="741" w:hanging="709"/>
              <w:jc w:val="both"/>
              <w:rPr>
                <w:rFonts w:ascii="Arial" w:hAnsi="Arial" w:cs="Arial"/>
              </w:rPr>
            </w:pPr>
            <w:bookmarkStart w:id="113" w:name="_DV_C9"/>
            <w:r w:rsidRPr="00055DAC">
              <w:rPr>
                <w:rFonts w:ascii="Arial" w:hAnsi="Arial" w:cs="Arial"/>
              </w:rPr>
              <w:t>(i)</w:t>
            </w:r>
            <w:r w:rsidRPr="00055DAC">
              <w:rPr>
                <w:rFonts w:ascii="Arial" w:hAnsi="Arial" w:cs="Arial"/>
              </w:rPr>
              <w:tab/>
              <w:t>demonstrates to The Company’s satisfaction that it has power under its constitution to give a Performance Bond other than in respect of its subsidiary;</w:t>
            </w:r>
            <w:bookmarkEnd w:id="113"/>
          </w:p>
          <w:p w14:paraId="2447BEF8" w14:textId="77777777" w:rsidR="00441C70" w:rsidRPr="00055DAC" w:rsidRDefault="00441C70" w:rsidP="00055DAC">
            <w:pPr>
              <w:pStyle w:val="BodyText"/>
              <w:ind w:left="741" w:hanging="709"/>
              <w:jc w:val="both"/>
              <w:rPr>
                <w:rFonts w:ascii="Arial" w:hAnsi="Arial" w:cs="Arial"/>
              </w:rPr>
            </w:pPr>
            <w:bookmarkStart w:id="114" w:name="_DV_C11"/>
            <w:r w:rsidRPr="00055DAC">
              <w:rPr>
                <w:rFonts w:ascii="Arial" w:hAnsi="Arial" w:cs="Arial"/>
              </w:rPr>
              <w:t>(ii)</w:t>
            </w:r>
            <w:r w:rsidRPr="00055DAC">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14"/>
          </w:p>
          <w:p w14:paraId="6F75F8EC" w14:textId="77777777" w:rsidR="00441C70" w:rsidRPr="00055DAC" w:rsidRDefault="00441C70" w:rsidP="00055DAC">
            <w:pPr>
              <w:pStyle w:val="BodyText"/>
              <w:ind w:left="741" w:hanging="709"/>
              <w:jc w:val="both"/>
              <w:rPr>
                <w:rFonts w:ascii="Arial" w:hAnsi="Arial" w:cs="Arial"/>
              </w:rPr>
            </w:pPr>
            <w:bookmarkStart w:id="115"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5"/>
          </w:p>
          <w:p w14:paraId="1BDB64DB" w14:textId="77777777" w:rsidR="00441C70" w:rsidRPr="00055DAC" w:rsidRDefault="00441C70" w:rsidP="00055DAC">
            <w:pPr>
              <w:pStyle w:val="BodyText"/>
              <w:jc w:val="both"/>
              <w:rPr>
                <w:rFonts w:ascii="Arial" w:hAnsi="Arial" w:cs="Arial"/>
              </w:rPr>
            </w:pPr>
            <w:bookmarkStart w:id="116" w:name="_DV_C13"/>
            <w:r w:rsidRPr="00055DAC">
              <w:rPr>
                <w:rFonts w:ascii="Arial" w:hAnsi="Arial" w:cs="Arial"/>
              </w:rPr>
              <w:t>(the expressions "holding company" and "subsidiary</w:t>
            </w:r>
            <w:bookmarkStart w:id="117" w:name="_DV_M5"/>
            <w:bookmarkEnd w:id="116"/>
            <w:bookmarkEnd w:id="117"/>
            <w:r w:rsidRPr="00055DAC">
              <w:rPr>
                <w:rFonts w:ascii="Arial" w:hAnsi="Arial" w:cs="Arial"/>
              </w:rPr>
              <w:t xml:space="preserve">" having the </w:t>
            </w:r>
            <w:bookmarkStart w:id="118" w:name="_DV_C15"/>
            <w:r w:rsidRPr="00055DAC">
              <w:rPr>
                <w:rFonts w:ascii="Arial" w:hAnsi="Arial" w:cs="Arial"/>
              </w:rPr>
              <w:t>respective meanings</w:t>
            </w:r>
            <w:bookmarkStart w:id="119" w:name="_DV_M6"/>
            <w:bookmarkEnd w:id="118"/>
            <w:bookmarkEnd w:id="119"/>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6C65B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 xml:space="preserve">(i)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120" w:name="_DV_M4"/>
            <w:bookmarkEnd w:id="120"/>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6C65B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r w:rsidRPr="00055DAC">
              <w:rPr>
                <w:rFonts w:ascii="Arial" w:hAnsi="Arial" w:cs="Arial"/>
                <w:b/>
                <w:szCs w:val="22"/>
              </w:rPr>
              <w:t>Act</w:t>
            </w:r>
            <w:r w:rsidRPr="00055DAC">
              <w:rPr>
                <w:rFonts w:ascii="Arial" w:hAnsi="Arial" w:cs="Arial"/>
                <w:szCs w:val="22"/>
              </w:rPr>
              <w:t>;</w:t>
            </w:r>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6C65B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w:t>
            </w:r>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6C65B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User Progression Milestones</w:t>
            </w:r>
            <w:r w:rsidRPr="00055DAC">
              <w:rPr>
                <w:rFonts w:ascii="Arial" w:hAnsi="Arial" w:cs="Arial"/>
                <w:szCs w:val="22"/>
              </w:rPr>
              <w:t>;</w:t>
            </w:r>
          </w:p>
          <w:p w14:paraId="3344892F" w14:textId="4B2CB72D" w:rsidR="00441C70" w:rsidRPr="00055DAC" w:rsidRDefault="00441C70" w:rsidP="00055DAC">
            <w:pPr>
              <w:jc w:val="both"/>
              <w:rPr>
                <w:rFonts w:ascii="Arial" w:hAnsi="Arial" w:cs="Arial"/>
              </w:rPr>
            </w:pPr>
          </w:p>
        </w:tc>
      </w:tr>
      <w:tr w:rsidR="00441C70" w:rsidRPr="00055DAC" w14:paraId="69E30147" w14:textId="77777777" w:rsidTr="006C65B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6C65B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6C65B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“Reactive Despatch to Zero Mvar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6C65B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6C65B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Kvar = 1Mvar;</w:t>
            </w:r>
          </w:p>
        </w:tc>
      </w:tr>
      <w:tr w:rsidR="00441C70" w:rsidRPr="00055DAC" w14:paraId="11443775" w14:textId="77777777" w:rsidTr="006C65B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6C65B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Gate 2 Criteria Methodology</w:t>
            </w:r>
            <w:r w:rsidRPr="00055DAC">
              <w:rPr>
                <w:rFonts w:ascii="Arial" w:hAnsi="Arial" w:cs="Arial"/>
                <w:szCs w:val="22"/>
              </w:rPr>
              <w:t>;</w:t>
            </w:r>
          </w:p>
        </w:tc>
      </w:tr>
      <w:tr w:rsidR="00441C70" w:rsidRPr="00055DAC" w14:paraId="470338EA" w14:textId="77777777" w:rsidTr="006C65B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6C65B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3.15.1 and like terms shall be construed accordingly;</w:t>
            </w:r>
          </w:p>
        </w:tc>
      </w:tr>
      <w:tr w:rsidR="00441C70" w:rsidRPr="00055DAC" w14:paraId="730E5BD6" w14:textId="77777777" w:rsidTr="006C65B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6C65B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r w:rsidRPr="00055DAC">
              <w:rPr>
                <w:rFonts w:ascii="Arial" w:hAnsi="Arial" w:cs="Arial"/>
                <w:b/>
              </w:rPr>
              <w:t>Deenergisation</w:t>
            </w:r>
            <w:r w:rsidRPr="00055DAC">
              <w:rPr>
                <w:rFonts w:ascii="Arial" w:hAnsi="Arial" w:cs="Arial"/>
              </w:rPr>
              <w:t>;</w:t>
            </w:r>
          </w:p>
        </w:tc>
      </w:tr>
      <w:tr w:rsidR="00441C70" w:rsidRPr="00055DAC" w14:paraId="1C75CD5F" w14:textId="77777777" w:rsidTr="006C65B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6C65B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6C65B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6C65B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6C65B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6C65B2">
        <w:tc>
          <w:tcPr>
            <w:tcW w:w="2703" w:type="dxa"/>
            <w:gridSpan w:val="2"/>
            <w:shd w:val="clear" w:color="auto" w:fill="auto"/>
          </w:tcPr>
          <w:p w14:paraId="4BEE3DC5" w14:textId="393D63ED" w:rsidR="00441C70" w:rsidRPr="00055DAC" w:rsidRDefault="00441C70" w:rsidP="00055DAC">
            <w:pPr>
              <w:pStyle w:val="BodyText"/>
              <w:rPr>
                <w:rFonts w:ascii="Arial" w:hAnsi="Arial" w:cs="Arial"/>
                <w:b/>
                <w:bCs/>
              </w:rPr>
            </w:pPr>
            <w:bookmarkStart w:id="121" w:name="_BPDCI_136"/>
            <w:r w:rsidRPr="00055DAC">
              <w:rPr>
                <w:rFonts w:ascii="Arial" w:hAnsi="Arial" w:cs="Arial"/>
                <w:b/>
                <w:bCs/>
              </w:rPr>
              <w:t>“Related Person”</w:t>
            </w:r>
            <w:bookmarkEnd w:id="121"/>
          </w:p>
        </w:tc>
        <w:tc>
          <w:tcPr>
            <w:tcW w:w="6649" w:type="dxa"/>
            <w:shd w:val="clear" w:color="auto" w:fill="auto"/>
          </w:tcPr>
          <w:p w14:paraId="0DC49BBE" w14:textId="0A6DECB9" w:rsidR="00441C70" w:rsidRPr="00055DAC" w:rsidRDefault="00441C70" w:rsidP="00055DAC">
            <w:pPr>
              <w:pStyle w:val="BodyText"/>
              <w:jc w:val="both"/>
              <w:rPr>
                <w:rFonts w:ascii="Arial" w:hAnsi="Arial" w:cs="Arial"/>
              </w:rPr>
            </w:pPr>
            <w:bookmarkStart w:id="122"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122"/>
          </w:p>
        </w:tc>
      </w:tr>
      <w:tr w:rsidR="00441C70" w:rsidRPr="00055DAC" w14:paraId="1FC290CF" w14:textId="77777777" w:rsidTr="006C65B2">
        <w:tc>
          <w:tcPr>
            <w:tcW w:w="2703" w:type="dxa"/>
            <w:gridSpan w:val="2"/>
            <w:shd w:val="clear" w:color="auto" w:fill="auto"/>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6C65B2">
        <w:tc>
          <w:tcPr>
            <w:tcW w:w="2703" w:type="dxa"/>
            <w:gridSpan w:val="2"/>
            <w:shd w:val="clear" w:color="auto" w:fill="auto"/>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as defined in Paragraph 2.22.2;</w:t>
            </w:r>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441C70" w:rsidRPr="00055DAC" w14:paraId="07B3DF18" w14:textId="77777777" w:rsidTr="006C65B2">
        <w:tc>
          <w:tcPr>
            <w:tcW w:w="2703" w:type="dxa"/>
            <w:gridSpan w:val="2"/>
            <w:shd w:val="clear" w:color="auto" w:fill="auto"/>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6C65B2">
        <w:tc>
          <w:tcPr>
            <w:tcW w:w="2703" w:type="dxa"/>
            <w:gridSpan w:val="2"/>
            <w:shd w:val="clear" w:color="auto" w:fill="auto"/>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6C65B2">
        <w:trPr>
          <w:trHeight w:val="336"/>
        </w:trPr>
        <w:tc>
          <w:tcPr>
            <w:tcW w:w="2703" w:type="dxa"/>
            <w:gridSpan w:val="2"/>
            <w:shd w:val="clear" w:color="auto" w:fill="auto"/>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Medium Power Station</w:t>
            </w:r>
            <w:r w:rsidRPr="00055DAC">
              <w:rPr>
                <w:rFonts w:ascii="Arial" w:hAnsi="Arial" w:cs="Arial"/>
                <w:snapToGrid w:val="0"/>
              </w:rPr>
              <w:t xml:space="preserve">  which is an </w:t>
            </w:r>
            <w:r w:rsidRPr="00055DAC">
              <w:rPr>
                <w:rFonts w:ascii="Arial" w:hAnsi="Arial" w:cs="Arial"/>
                <w:b/>
                <w:snapToGrid w:val="0"/>
              </w:rPr>
              <w:t>Exempt Power Station;</w:t>
            </w:r>
          </w:p>
        </w:tc>
      </w:tr>
      <w:tr w:rsidR="00441C70" w:rsidRPr="00055DAC" w14:paraId="025FF6C7" w14:textId="77777777" w:rsidTr="006C65B2">
        <w:tc>
          <w:tcPr>
            <w:tcW w:w="2703" w:type="dxa"/>
            <w:gridSpan w:val="2"/>
            <w:shd w:val="clear" w:color="auto" w:fill="auto"/>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123"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123"/>
          </w:p>
        </w:tc>
      </w:tr>
      <w:tr w:rsidR="00441C70" w:rsidRPr="00055DAC" w14:paraId="29B539BC" w14:textId="77777777" w:rsidTr="006C65B2">
        <w:tc>
          <w:tcPr>
            <w:tcW w:w="2703" w:type="dxa"/>
            <w:gridSpan w:val="2"/>
            <w:shd w:val="clear" w:color="auto" w:fill="auto"/>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6C65B2">
        <w:tblPrEx>
          <w:tblCellMar>
            <w:left w:w="108" w:type="dxa"/>
            <w:right w:w="108" w:type="dxa"/>
          </w:tblCellMar>
        </w:tblPrEx>
        <w:tc>
          <w:tcPr>
            <w:tcW w:w="2703" w:type="dxa"/>
            <w:gridSpan w:val="2"/>
            <w:shd w:val="clear" w:color="auto" w:fill="auto"/>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6C65B2">
        <w:tblPrEx>
          <w:tblCellMar>
            <w:left w:w="108" w:type="dxa"/>
            <w:right w:w="108" w:type="dxa"/>
          </w:tblCellMar>
        </w:tblPrEx>
        <w:tc>
          <w:tcPr>
            <w:tcW w:w="2703" w:type="dxa"/>
            <w:gridSpan w:val="2"/>
            <w:shd w:val="clear" w:color="auto" w:fill="auto"/>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6C65B2">
        <w:tc>
          <w:tcPr>
            <w:tcW w:w="2703" w:type="dxa"/>
            <w:gridSpan w:val="2"/>
            <w:shd w:val="clear" w:color="auto" w:fill="auto"/>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6C65B2">
        <w:tc>
          <w:tcPr>
            <w:tcW w:w="2703" w:type="dxa"/>
            <w:gridSpan w:val="2"/>
            <w:shd w:val="clear" w:color="auto" w:fill="auto"/>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6C65B2">
        <w:tc>
          <w:tcPr>
            <w:tcW w:w="2703" w:type="dxa"/>
            <w:gridSpan w:val="2"/>
            <w:shd w:val="clear" w:color="auto" w:fill="auto"/>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6C65B2">
        <w:tc>
          <w:tcPr>
            <w:tcW w:w="2703" w:type="dxa"/>
            <w:gridSpan w:val="2"/>
            <w:shd w:val="clear" w:color="auto" w:fill="auto"/>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period of time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6C65B2">
        <w:tc>
          <w:tcPr>
            <w:tcW w:w="2703" w:type="dxa"/>
            <w:gridSpan w:val="2"/>
            <w:shd w:val="clear" w:color="auto" w:fill="auto"/>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124" w:name="_BPDCD_141"/>
            <w:r w:rsidRPr="00055DAC">
              <w:rPr>
                <w:rFonts w:ascii="Arial" w:hAnsi="Arial" w:cs="Arial"/>
              </w:rPr>
              <w:t>;</w:t>
            </w:r>
            <w:bookmarkEnd w:id="124"/>
          </w:p>
        </w:tc>
      </w:tr>
      <w:tr w:rsidR="00441C70" w:rsidRPr="00055DAC" w14:paraId="5D5A2366" w14:textId="77777777" w:rsidTr="006C65B2">
        <w:tc>
          <w:tcPr>
            <w:tcW w:w="2703" w:type="dxa"/>
            <w:gridSpan w:val="2"/>
            <w:shd w:val="clear" w:color="auto" w:fill="auto"/>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125" w:name="_BPDCD_142"/>
            <w:r w:rsidRPr="00055DAC">
              <w:rPr>
                <w:rFonts w:ascii="Arial" w:hAnsi="Arial" w:cs="Arial"/>
                <w:lang w:val="en-US"/>
              </w:rPr>
              <w:t>;</w:t>
            </w:r>
            <w:bookmarkEnd w:id="125"/>
          </w:p>
        </w:tc>
      </w:tr>
      <w:tr w:rsidR="00441C70" w:rsidRPr="00055DAC" w14:paraId="5589F294" w14:textId="77777777" w:rsidTr="006C65B2">
        <w:tc>
          <w:tcPr>
            <w:tcW w:w="2703" w:type="dxa"/>
            <w:gridSpan w:val="2"/>
            <w:shd w:val="clear" w:color="auto" w:fill="auto"/>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6C65B2">
        <w:tc>
          <w:tcPr>
            <w:tcW w:w="2703" w:type="dxa"/>
            <w:gridSpan w:val="2"/>
            <w:shd w:val="clear" w:color="auto" w:fill="auto"/>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non local currency obligations;</w:t>
            </w:r>
          </w:p>
        </w:tc>
      </w:tr>
      <w:tr w:rsidR="00441C70" w:rsidRPr="00055DAC" w14:paraId="134B9D9C" w14:textId="77777777" w:rsidTr="006C65B2">
        <w:tc>
          <w:tcPr>
            <w:tcW w:w="2703" w:type="dxa"/>
            <w:gridSpan w:val="2"/>
            <w:shd w:val="clear" w:color="auto" w:fill="auto"/>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6C65B2">
        <w:tc>
          <w:tcPr>
            <w:tcW w:w="2703" w:type="dxa"/>
            <w:gridSpan w:val="2"/>
            <w:shd w:val="clear" w:color="auto" w:fill="auto"/>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r w:rsidRPr="00055DAC">
              <w:rPr>
                <w:rFonts w:ascii="Arial" w:hAnsi="Arial" w:cs="Arial"/>
                <w:b/>
              </w:rPr>
              <w:t>Required  Sovereign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preventing  the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126" w:name="_BPDCD_143"/>
            <w:r w:rsidRPr="00055DAC">
              <w:rPr>
                <w:rFonts w:ascii="Arial" w:hAnsi="Arial" w:cs="Arial"/>
              </w:rPr>
              <w:t>;</w:t>
            </w:r>
            <w:bookmarkEnd w:id="126"/>
          </w:p>
        </w:tc>
      </w:tr>
      <w:tr w:rsidR="00441C70" w:rsidRPr="00055DAC" w14:paraId="7CFAF994" w14:textId="77777777" w:rsidTr="006C65B2">
        <w:tc>
          <w:tcPr>
            <w:tcW w:w="2703" w:type="dxa"/>
            <w:gridSpan w:val="2"/>
            <w:shd w:val="clear" w:color="auto" w:fill="auto"/>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6C65B2">
        <w:tc>
          <w:tcPr>
            <w:tcW w:w="2703" w:type="dxa"/>
            <w:gridSpan w:val="2"/>
            <w:shd w:val="clear" w:color="auto" w:fill="auto"/>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are;</w:t>
            </w:r>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6C65B2">
        <w:tc>
          <w:tcPr>
            <w:tcW w:w="2703" w:type="dxa"/>
            <w:gridSpan w:val="2"/>
            <w:shd w:val="clear" w:color="auto" w:fill="auto"/>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127" w:name="_BPDCD_144"/>
            <w:r w:rsidRPr="00055DAC">
              <w:rPr>
                <w:rFonts w:ascii="Arial" w:hAnsi="Arial" w:cs="Arial"/>
              </w:rPr>
              <w:t>as</w:t>
            </w:r>
            <w:r w:rsidRPr="00055DAC">
              <w:rPr>
                <w:rFonts w:ascii="Arial" w:hAnsi="Arial" w:cs="Arial"/>
                <w:color w:val="0000FF"/>
              </w:rPr>
              <w:t xml:space="preserve"> </w:t>
            </w:r>
            <w:bookmarkEnd w:id="127"/>
            <w:r w:rsidRPr="00055DAC">
              <w:rPr>
                <w:rFonts w:ascii="Arial" w:hAnsi="Arial" w:cs="Arial"/>
              </w:rPr>
              <w:t>defined in Paragraph 8A.4.1.3</w:t>
            </w:r>
            <w:bookmarkStart w:id="128" w:name="_BPDCD_145"/>
            <w:r w:rsidRPr="00055DAC">
              <w:rPr>
                <w:rFonts w:ascii="Arial" w:hAnsi="Arial" w:cs="Arial"/>
              </w:rPr>
              <w:t>;</w:t>
            </w:r>
            <w:bookmarkEnd w:id="128"/>
          </w:p>
        </w:tc>
      </w:tr>
      <w:tr w:rsidR="00441C70" w:rsidRPr="00055DAC" w14:paraId="020C019C" w14:textId="77777777" w:rsidTr="006C65B2">
        <w:tc>
          <w:tcPr>
            <w:tcW w:w="2703" w:type="dxa"/>
            <w:gridSpan w:val="2"/>
            <w:shd w:val="clear" w:color="auto" w:fill="auto"/>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129" w:name="_BPDCD_146"/>
            <w:r w:rsidRPr="00055DAC">
              <w:rPr>
                <w:rFonts w:ascii="Arial" w:hAnsi="Arial" w:cs="Arial"/>
              </w:rPr>
              <w:t>;</w:t>
            </w:r>
            <w:bookmarkEnd w:id="129"/>
          </w:p>
        </w:tc>
      </w:tr>
      <w:tr w:rsidR="00441C70" w:rsidRPr="00055DAC" w14:paraId="1CCF5579" w14:textId="77777777" w:rsidTr="006C65B2">
        <w:tc>
          <w:tcPr>
            <w:tcW w:w="2703" w:type="dxa"/>
            <w:gridSpan w:val="2"/>
            <w:shd w:val="clear" w:color="auto" w:fill="auto"/>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be;</w:t>
            </w:r>
          </w:p>
        </w:tc>
      </w:tr>
      <w:tr w:rsidR="00441C70" w:rsidRPr="00055DAC" w14:paraId="0830CAF9" w14:textId="77777777" w:rsidTr="006C65B2">
        <w:tc>
          <w:tcPr>
            <w:tcW w:w="2703" w:type="dxa"/>
            <w:gridSpan w:val="2"/>
            <w:shd w:val="clear" w:color="auto" w:fill="auto"/>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6C65B2">
        <w:tc>
          <w:tcPr>
            <w:tcW w:w="2703" w:type="dxa"/>
            <w:gridSpan w:val="2"/>
            <w:shd w:val="clear" w:color="auto" w:fill="auto"/>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130" w:name="_DV_C139"/>
            <w:r w:rsidRPr="00055DAC">
              <w:rPr>
                <w:rFonts w:ascii="Arial" w:hAnsi="Arial" w:cs="Arial"/>
              </w:rPr>
              <w:t>The higher of:</w:t>
            </w:r>
            <w:bookmarkEnd w:id="130"/>
          </w:p>
          <w:p w14:paraId="499D174C" w14:textId="77777777" w:rsidR="00441C70" w:rsidRPr="00055DAC" w:rsidRDefault="00441C70" w:rsidP="00055DAC">
            <w:pPr>
              <w:pStyle w:val="BodyText"/>
              <w:jc w:val="both"/>
              <w:rPr>
                <w:rFonts w:ascii="Arial" w:hAnsi="Arial" w:cs="Arial"/>
              </w:rPr>
            </w:pPr>
            <w:bookmarkStart w:id="131" w:name="_DV_C140"/>
            <w:r w:rsidRPr="00055DAC">
              <w:rPr>
                <w:rFonts w:ascii="Arial" w:hAnsi="Arial" w:cs="Arial"/>
              </w:rPr>
              <w:t>A.</w:t>
            </w:r>
            <w:r w:rsidRPr="00055DAC">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32" w:name="_DV_C141"/>
            <w:bookmarkEnd w:id="131"/>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32"/>
          </w:p>
          <w:p w14:paraId="7932BDA1" w14:textId="77777777" w:rsidR="00441C70" w:rsidRPr="00055DAC" w:rsidRDefault="00441C70" w:rsidP="00055DAC">
            <w:pPr>
              <w:pStyle w:val="BodyText"/>
              <w:jc w:val="both"/>
              <w:rPr>
                <w:rFonts w:ascii="Arial" w:hAnsi="Arial" w:cs="Arial"/>
              </w:rPr>
            </w:pPr>
            <w:bookmarkStart w:id="133" w:name="_DV_C142"/>
            <w:r w:rsidRPr="00055DAC">
              <w:rPr>
                <w:rFonts w:ascii="Arial" w:hAnsi="Arial" w:cs="Arial"/>
              </w:rPr>
              <w:t>A or B are then multiplied by:</w:t>
            </w:r>
            <w:bookmarkEnd w:id="133"/>
          </w:p>
          <w:p w14:paraId="2AA1CC9D" w14:textId="77777777" w:rsidR="00441C70" w:rsidRPr="00055DAC" w:rsidRDefault="00441C70" w:rsidP="00055DAC">
            <w:pPr>
              <w:pStyle w:val="BodyText"/>
              <w:jc w:val="both"/>
              <w:rPr>
                <w:rFonts w:ascii="Arial" w:hAnsi="Arial" w:cs="Arial"/>
              </w:rPr>
            </w:pPr>
            <w:bookmarkStart w:id="134" w:name="_DV_C143"/>
            <w:r w:rsidRPr="00055DAC">
              <w:rPr>
                <w:rFonts w:ascii="Arial" w:hAnsi="Arial" w:cs="Arial"/>
              </w:rPr>
              <w:t>the MW arrived at after deducting from the Transmission Entry Capacity for the Connection Site the Restricted MW Export Level;</w:t>
            </w:r>
            <w:bookmarkEnd w:id="134"/>
          </w:p>
        </w:tc>
      </w:tr>
      <w:tr w:rsidR="00441C70" w:rsidRPr="00055DAC" w14:paraId="36499F13" w14:textId="77777777" w:rsidTr="006C65B2">
        <w:tc>
          <w:tcPr>
            <w:tcW w:w="2703" w:type="dxa"/>
            <w:gridSpan w:val="2"/>
            <w:shd w:val="clear" w:color="auto" w:fill="auto"/>
          </w:tcPr>
          <w:p w14:paraId="7D927752" w14:textId="575C4CA4" w:rsidR="00441C70" w:rsidRPr="00055DAC" w:rsidRDefault="00441C70" w:rsidP="00055DAC">
            <w:pPr>
              <w:spacing w:after="240"/>
              <w:rPr>
                <w:rFonts w:ascii="Arial" w:hAnsi="Arial" w:cs="Arial"/>
                <w:b/>
                <w:bCs/>
              </w:rPr>
            </w:pPr>
            <w:bookmarkStart w:id="135" w:name="_DV_C137"/>
            <w:r w:rsidRPr="00055DAC">
              <w:rPr>
                <w:rFonts w:ascii="Arial" w:hAnsi="Arial" w:cs="Arial"/>
                <w:b/>
                <w:bCs/>
              </w:rPr>
              <w:t>"Restricted Export Level Period"</w:t>
            </w:r>
            <w:bookmarkEnd w:id="135"/>
          </w:p>
        </w:tc>
        <w:tc>
          <w:tcPr>
            <w:tcW w:w="6649" w:type="dxa"/>
          </w:tcPr>
          <w:p w14:paraId="76F87FBE" w14:textId="77777777" w:rsidR="00441C70" w:rsidRPr="00055DAC" w:rsidRDefault="00441C70" w:rsidP="00055DAC">
            <w:pPr>
              <w:spacing w:after="240"/>
              <w:rPr>
                <w:rFonts w:ascii="Arial" w:hAnsi="Arial" w:cs="Arial"/>
              </w:rPr>
            </w:pPr>
            <w:bookmarkStart w:id="136" w:name="_DV_C138"/>
            <w:r w:rsidRPr="00055DAC">
              <w:rPr>
                <w:rFonts w:ascii="Arial" w:hAnsi="Arial" w:cs="Arial"/>
              </w:rPr>
              <w:t>as defined in Paragraph 4.2A.4(b)(ii);</w:t>
            </w:r>
            <w:bookmarkEnd w:id="136"/>
          </w:p>
        </w:tc>
      </w:tr>
      <w:tr w:rsidR="00441C70" w:rsidRPr="00055DAC" w14:paraId="4F12EA54" w14:textId="77777777" w:rsidTr="006C65B2">
        <w:tc>
          <w:tcPr>
            <w:tcW w:w="2703" w:type="dxa"/>
            <w:gridSpan w:val="2"/>
            <w:shd w:val="clear" w:color="auto" w:fill="auto"/>
          </w:tcPr>
          <w:p w14:paraId="416869E7" w14:textId="627DE57F" w:rsidR="00441C70" w:rsidRPr="00055DAC" w:rsidRDefault="00441C70" w:rsidP="00055DAC">
            <w:pPr>
              <w:spacing w:after="240"/>
              <w:rPr>
                <w:rFonts w:ascii="Arial" w:hAnsi="Arial" w:cs="Arial"/>
                <w:b/>
                <w:bCs/>
              </w:rPr>
            </w:pPr>
            <w:bookmarkStart w:id="137" w:name="_DV_C144"/>
            <w:r w:rsidRPr="00055DAC">
              <w:rPr>
                <w:rFonts w:ascii="Arial" w:hAnsi="Arial" w:cs="Arial"/>
                <w:b/>
                <w:bCs/>
              </w:rPr>
              <w:t>"Restricted MW Export Level"</w:t>
            </w:r>
            <w:bookmarkEnd w:id="137"/>
          </w:p>
        </w:tc>
        <w:tc>
          <w:tcPr>
            <w:tcW w:w="6649" w:type="dxa"/>
          </w:tcPr>
          <w:p w14:paraId="5DB3A021" w14:textId="77777777" w:rsidR="00441C70" w:rsidRPr="00055DAC" w:rsidRDefault="00441C70" w:rsidP="00055DAC">
            <w:pPr>
              <w:spacing w:after="240"/>
              <w:rPr>
                <w:rFonts w:ascii="Arial" w:hAnsi="Arial" w:cs="Arial"/>
              </w:rPr>
            </w:pPr>
            <w:bookmarkStart w:id="138" w:name="_DV_C145"/>
            <w:r w:rsidRPr="00055DAC">
              <w:rPr>
                <w:rFonts w:ascii="Arial" w:hAnsi="Arial" w:cs="Arial"/>
              </w:rPr>
              <w:t>as defined in Paragraph 4.2A.2.1(c)(i);</w:t>
            </w:r>
            <w:bookmarkEnd w:id="138"/>
          </w:p>
        </w:tc>
      </w:tr>
      <w:tr w:rsidR="00441C70" w:rsidRPr="00055DAC" w14:paraId="0B984F66" w14:textId="77777777" w:rsidTr="006C65B2">
        <w:tc>
          <w:tcPr>
            <w:tcW w:w="2703" w:type="dxa"/>
            <w:gridSpan w:val="2"/>
            <w:shd w:val="clear" w:color="auto" w:fill="auto"/>
          </w:tcPr>
          <w:p w14:paraId="23B47847" w14:textId="77777777" w:rsidR="00441C70" w:rsidRPr="00055DAC" w:rsidRDefault="00441C70" w:rsidP="00055DAC">
            <w:pPr>
              <w:pStyle w:val="BodyText"/>
              <w:rPr>
                <w:rFonts w:ascii="Arial" w:hAnsi="Arial" w:cs="Arial"/>
                <w:b/>
                <w:bCs/>
                <w:color w:val="000000"/>
                <w:w w:val="0"/>
              </w:rPr>
            </w:pPr>
            <w:bookmarkStart w:id="139" w:name="_DV_C146"/>
            <w:r w:rsidRPr="00055DAC">
              <w:rPr>
                <w:rFonts w:ascii="Arial" w:hAnsi="Arial" w:cs="Arial"/>
                <w:b/>
                <w:bCs/>
                <w:color w:val="000000"/>
                <w:w w:val="0"/>
              </w:rPr>
              <w:t>"Restrictions on Availability"</w:t>
            </w:r>
          </w:p>
          <w:bookmarkEnd w:id="139"/>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140"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140"/>
          </w:p>
        </w:tc>
      </w:tr>
      <w:tr w:rsidR="00441C70" w:rsidRPr="00055DAC" w14:paraId="5C97CB93" w14:textId="77777777" w:rsidTr="006C65B2">
        <w:trPr>
          <w:trHeight w:val="1560"/>
        </w:trPr>
        <w:tc>
          <w:tcPr>
            <w:tcW w:w="2703" w:type="dxa"/>
            <w:gridSpan w:val="2"/>
            <w:shd w:val="clear" w:color="auto" w:fill="auto"/>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6C65B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HH TNUoS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the value calculated in accordance with Appendix 2 paragraph 5</w:t>
            </w:r>
            <w:bookmarkStart w:id="141" w:name="_BPDCD_147"/>
            <w:r w:rsidRPr="00055DAC">
              <w:rPr>
                <w:rFonts w:ascii="Arial" w:hAnsi="Arial" w:cs="Arial"/>
              </w:rPr>
              <w:t>;</w:t>
            </w:r>
            <w:bookmarkEnd w:id="141"/>
          </w:p>
        </w:tc>
      </w:tr>
      <w:tr w:rsidR="00441C70" w:rsidRPr="00055DAC" w14:paraId="0CFFF37D" w14:textId="77777777" w:rsidTr="006C65B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NHH TNUoS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the value calculated in accordance with Appendix 2 paragraph 8</w:t>
            </w:r>
            <w:bookmarkStart w:id="142" w:name="_BPDCD_148"/>
            <w:r w:rsidRPr="00055DAC">
              <w:rPr>
                <w:rFonts w:ascii="Arial" w:hAnsi="Arial" w:cs="Arial"/>
              </w:rPr>
              <w:t>;</w:t>
            </w:r>
            <w:bookmarkEnd w:id="142"/>
          </w:p>
        </w:tc>
      </w:tr>
      <w:tr w:rsidR="00441C70" w:rsidRPr="00055DAC" w14:paraId="4B874DE2" w14:textId="77777777" w:rsidTr="006C65B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6C65B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6C65B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6C65B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6C65B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6C65B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6C65B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6C65B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6C65B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6C65B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6C65B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6C65B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(i) payments already made thereunder and (ii) claims made thereunder but not yet paid;</w:t>
            </w:r>
          </w:p>
        </w:tc>
      </w:tr>
      <w:tr w:rsidR="00441C70" w:rsidRPr="00055DAC" w14:paraId="58A10A5B" w14:textId="77777777" w:rsidTr="006C65B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6C65B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6 month period thereafter commencing on the 1 April or 1 October until 30 days after the relevant </w:t>
            </w:r>
            <w:r w:rsidRPr="00055DAC">
              <w:rPr>
                <w:rFonts w:ascii="Arial" w:hAnsi="Arial" w:cs="Arial"/>
                <w:b/>
                <w:szCs w:val="22"/>
              </w:rPr>
              <w:t>Charging Date</w:t>
            </w:r>
            <w:r w:rsidRPr="00055DAC">
              <w:rPr>
                <w:rFonts w:ascii="Arial" w:hAnsi="Arial" w:cs="Arial"/>
                <w:szCs w:val="22"/>
              </w:rPr>
              <w:t>;</w:t>
            </w:r>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6C65B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6C65B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143" w:name="_DV_C148"/>
            <w:r w:rsidRPr="00055DAC">
              <w:rPr>
                <w:rFonts w:ascii="Arial" w:hAnsi="Arial" w:cs="Arial"/>
                <w:b/>
                <w:bCs/>
              </w:rPr>
              <w:t>"Security Requirement"</w:t>
            </w:r>
            <w:bookmarkEnd w:id="143"/>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144" w:name="_BPDCD_150"/>
            <w:r w:rsidRPr="00055DAC">
              <w:rPr>
                <w:rFonts w:ascii="Arial Bold" w:hAnsi="Arial Bold" w:cs="Arial"/>
                <w:b/>
                <w:bCs/>
              </w:rPr>
              <w:t>The Company</w:t>
            </w:r>
            <w:r w:rsidRPr="00055DAC">
              <w:rPr>
                <w:rFonts w:ascii="Arial Bold" w:hAnsi="Arial Bold" w:cs="Arial"/>
              </w:rPr>
              <w:t xml:space="preserve"> </w:t>
            </w:r>
            <w:bookmarkEnd w:id="144"/>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6C65B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6C65B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(i)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Parties</w:t>
            </w:r>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6C65B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6C65B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6C65B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6C65B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6C65B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6C65B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6C65B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from time to time;</w:t>
            </w:r>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6C65B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r w:rsidRPr="00055DAC">
              <w:rPr>
                <w:rFonts w:ascii="Arial" w:hAnsi="Arial" w:cs="Arial"/>
                <w:b/>
                <w:bCs/>
                <w:szCs w:val="22"/>
                <w:lang w:eastAsia="en-GB"/>
              </w:rPr>
              <w:t>User</w:t>
            </w:r>
            <w:r w:rsidRPr="00055DAC">
              <w:rPr>
                <w:rFonts w:ascii="Arial" w:hAnsi="Arial" w:cs="Arial"/>
                <w:szCs w:val="22"/>
                <w:lang w:eastAsia="en-GB"/>
              </w:rPr>
              <w:t>;</w:t>
            </w:r>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6C65B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145" w:name="_BPDCD_151"/>
            <w:r w:rsidRPr="00055DAC">
              <w:rPr>
                <w:rFonts w:ascii="Arial" w:hAnsi="Arial" w:cs="Arial"/>
              </w:rPr>
              <w:t>;</w:t>
            </w:r>
            <w:bookmarkEnd w:id="145"/>
          </w:p>
        </w:tc>
      </w:tr>
      <w:tr w:rsidR="00441C70" w:rsidRPr="00055DAC" w14:paraId="48DC5CED" w14:textId="77777777" w:rsidTr="006C65B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(i) that the review will constitute a significant code review;</w:t>
            </w:r>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6C65B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twenty eight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6C65B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either;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6C65B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6C65B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r w:rsidRPr="00055DAC">
              <w:rPr>
                <w:rFonts w:ascii="Arial" w:hAnsi="Arial"/>
              </w:rPr>
              <w:t>QM</w:t>
            </w:r>
            <w:r w:rsidRPr="00055DAC">
              <w:rPr>
                <w:rFonts w:ascii="Arial" w:hAnsi="Arial"/>
                <w:vertAlign w:val="subscript"/>
              </w:rPr>
              <w:t>i</w:t>
            </w:r>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∑QM</w:t>
            </w:r>
            <w:r w:rsidRPr="00055DAC">
              <w:rPr>
                <w:rFonts w:ascii="Arial" w:hAnsi="Arial"/>
                <w:vertAlign w:val="subscript"/>
              </w:rPr>
              <w:t>ij</w:t>
            </w:r>
            <w:r w:rsidRPr="00055DAC">
              <w:rPr>
                <w:rFonts w:ascii="Arial" w:hAnsi="Arial"/>
              </w:rPr>
              <w:t xml:space="preserve"> where QM</w:t>
            </w:r>
            <w:r w:rsidRPr="00055DAC">
              <w:rPr>
                <w:rFonts w:ascii="Arial" w:hAnsi="Arial"/>
                <w:vertAlign w:val="subscript"/>
              </w:rPr>
              <w:t>ij</w:t>
            </w:r>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6C65B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on the basis of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6C65B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6C65B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146" w:name="_BPDCD_152"/>
            <w:r w:rsidRPr="00055DAC">
              <w:rPr>
                <w:rFonts w:ascii="Arial" w:hAnsi="Arial" w:cs="Arial"/>
                <w:color w:val="0000FF"/>
              </w:rPr>
              <w:t>;</w:t>
            </w:r>
            <w:bookmarkEnd w:id="146"/>
          </w:p>
        </w:tc>
      </w:tr>
      <w:tr w:rsidR="00441C70" w:rsidRPr="00055DAC" w14:paraId="1F707E2E" w14:textId="77777777" w:rsidTr="006C65B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6C65B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assistance;</w:t>
            </w:r>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in particular need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in particular need of assistance;</w:t>
            </w:r>
          </w:p>
        </w:tc>
      </w:tr>
      <w:tr w:rsidR="00441C70" w:rsidRPr="00055DAC" w14:paraId="790F5130" w14:textId="77777777" w:rsidTr="006C65B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6C65B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6C65B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6C65B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6C65B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147" w:name="_BPDCD_153"/>
            <w:r w:rsidRPr="00055DAC">
              <w:rPr>
                <w:rFonts w:ascii="Arial" w:hAnsi="Arial" w:cs="Arial"/>
              </w:rPr>
              <w:t xml:space="preserve">does not fall within the scope of </w:t>
            </w:r>
            <w:bookmarkEnd w:id="147"/>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148"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148"/>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6C65B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6C65B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6C65B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6C65B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(i)     the same premises;</w:t>
            </w:r>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(ii)    immediately adjoining each other;</w:t>
            </w:r>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441C70" w:rsidRPr="00055DAC" w14:paraId="0407E191" w14:textId="77777777" w:rsidTr="00094C11">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094C11">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094C11">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094C11">
        <w:tc>
          <w:tcPr>
            <w:tcW w:w="2703" w:type="dxa"/>
            <w:gridSpan w:val="2"/>
            <w:shd w:val="clear" w:color="auto" w:fill="auto"/>
          </w:tcPr>
          <w:p w14:paraId="6A2F7EB0" w14:textId="55DA8917" w:rsidR="00441C70" w:rsidRPr="00055DAC" w:rsidRDefault="00441C70" w:rsidP="00055DAC">
            <w:pPr>
              <w:pStyle w:val="BodyText"/>
              <w:rPr>
                <w:rFonts w:ascii="Arial" w:hAnsi="Arial" w:cs="Arial"/>
                <w:b/>
                <w:bCs/>
                <w:w w:val="0"/>
              </w:rPr>
            </w:pPr>
            <w:bookmarkStart w:id="149" w:name="_BPDCI_155"/>
            <w:bookmarkStart w:id="150" w:name="_DV_C150"/>
            <w:r w:rsidRPr="00055DAC">
              <w:rPr>
                <w:rFonts w:ascii="Arial" w:hAnsi="Arial" w:cs="Arial"/>
                <w:b/>
                <w:bCs/>
                <w:lang w:val="en-US"/>
              </w:rPr>
              <w:t>"STC"</w:t>
            </w:r>
            <w:bookmarkEnd w:id="149"/>
            <w:bookmarkEnd w:id="150"/>
          </w:p>
        </w:tc>
        <w:tc>
          <w:tcPr>
            <w:tcW w:w="6649" w:type="dxa"/>
            <w:shd w:val="clear" w:color="auto" w:fill="auto"/>
          </w:tcPr>
          <w:p w14:paraId="3B1C11E9" w14:textId="6FCB8C1A" w:rsidR="00441C70" w:rsidRPr="00055DAC" w:rsidRDefault="00441C70" w:rsidP="00055DAC">
            <w:pPr>
              <w:pStyle w:val="BodyText"/>
              <w:jc w:val="both"/>
              <w:rPr>
                <w:rFonts w:ascii="Arial" w:hAnsi="Arial" w:cs="Arial"/>
                <w:b/>
                <w:bCs/>
                <w:w w:val="0"/>
              </w:rPr>
            </w:pPr>
            <w:bookmarkStart w:id="151" w:name="_BPDCI_156"/>
            <w:r w:rsidRPr="00055DAC">
              <w:rPr>
                <w:rFonts w:ascii="Arial" w:hAnsi="Arial" w:cs="Arial"/>
              </w:rPr>
              <w:t xml:space="preserve">the </w:t>
            </w:r>
            <w:bookmarkStart w:id="152" w:name="_BPDCI_157"/>
            <w:bookmarkEnd w:id="151"/>
            <w:r w:rsidRPr="00055DAC">
              <w:rPr>
                <w:rFonts w:ascii="Arial" w:hAnsi="Arial" w:cs="Arial"/>
                <w:b/>
                <w:bCs/>
                <w:lang w:val="en-US"/>
              </w:rPr>
              <w:t>System Operator - Transmission Owner Code</w:t>
            </w:r>
            <w:bookmarkEnd w:id="152"/>
            <w:r w:rsidRPr="00055DAC">
              <w:rPr>
                <w:rFonts w:ascii="Arial" w:hAnsi="Arial" w:cs="Arial"/>
                <w:b/>
                <w:bCs/>
                <w:lang w:val="en-US"/>
              </w:rPr>
              <w:t xml:space="preserve"> </w:t>
            </w:r>
            <w:bookmarkStart w:id="153" w:name="_BPDCI_158"/>
            <w:r w:rsidRPr="00055DAC">
              <w:rPr>
                <w:rFonts w:ascii="Arial" w:hAnsi="Arial" w:cs="Arial"/>
              </w:rPr>
              <w:t xml:space="preserve">entered into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153"/>
          </w:p>
        </w:tc>
      </w:tr>
      <w:tr w:rsidR="00441C70" w:rsidRPr="00055DAC" w14:paraId="770B2397" w14:textId="77777777" w:rsidTr="00094C11">
        <w:tc>
          <w:tcPr>
            <w:tcW w:w="2703" w:type="dxa"/>
            <w:gridSpan w:val="2"/>
            <w:shd w:val="clear" w:color="auto" w:fill="auto"/>
          </w:tcPr>
          <w:p w14:paraId="61AF64A9" w14:textId="73BC3B9E" w:rsidR="00441C70" w:rsidRPr="00055DAC" w:rsidRDefault="00441C70" w:rsidP="00094C11">
            <w:pPr>
              <w:pStyle w:val="BodyText"/>
              <w:rPr>
                <w:rFonts w:ascii="Arial" w:hAnsi="Arial" w:cs="Arial"/>
                <w:b/>
                <w:bCs/>
                <w:lang w:val="en-US"/>
              </w:rPr>
            </w:pPr>
            <w:r w:rsidRPr="00055DAC">
              <w:rPr>
                <w:rFonts w:ascii="Arial" w:hAnsi="Arial" w:cs="Arial"/>
                <w:b/>
                <w:bCs/>
                <w:color w:val="000000"/>
                <w:lang w:eastAsia="en-GB"/>
              </w:rPr>
              <w:t>“Storage Facility Operator”</w:t>
            </w:r>
          </w:p>
        </w:tc>
        <w:tc>
          <w:tcPr>
            <w:tcW w:w="6649" w:type="dxa"/>
            <w:shd w:val="clear" w:color="auto" w:fill="auto"/>
          </w:tcPr>
          <w:p w14:paraId="6E84C875" w14:textId="099E3F16" w:rsidR="00441C70" w:rsidRPr="00055DAC" w:rsidRDefault="00441C70" w:rsidP="00094C11">
            <w:pPr>
              <w:pStyle w:val="BodyText"/>
              <w:jc w:val="both"/>
              <w:rPr>
                <w:rFonts w:ascii="Arial" w:hAnsi="Arial" w:cs="Arial"/>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tc>
      </w:tr>
      <w:tr w:rsidR="00094C11" w:rsidRPr="00055DAC" w14:paraId="505A3D49" w14:textId="77777777" w:rsidTr="00094C11">
        <w:tc>
          <w:tcPr>
            <w:tcW w:w="2703" w:type="dxa"/>
            <w:gridSpan w:val="2"/>
          </w:tcPr>
          <w:p w14:paraId="0D7AF6E3" w14:textId="2539F5B6" w:rsidR="00094C11" w:rsidRPr="00055DAC" w:rsidRDefault="00094C11" w:rsidP="00055DAC">
            <w:pPr>
              <w:pStyle w:val="BodyText"/>
              <w:rPr>
                <w:rFonts w:ascii="Arial" w:hAnsi="Arial" w:cs="Arial"/>
                <w:b/>
                <w:bCs/>
              </w:rPr>
            </w:pPr>
            <w:r w:rsidRPr="00055DAC">
              <w:rPr>
                <w:rFonts w:ascii="Arial" w:hAnsi="Arial" w:cs="Arial"/>
                <w:b/>
                <w:bCs/>
                <w:color w:val="000000"/>
                <w:lang w:eastAsia="en-GB"/>
              </w:rPr>
              <w:t>“Storage Tariff”</w:t>
            </w:r>
          </w:p>
        </w:tc>
        <w:tc>
          <w:tcPr>
            <w:tcW w:w="6649" w:type="dxa"/>
          </w:tcPr>
          <w:p w14:paraId="415E0E60" w14:textId="1F08DC57" w:rsidR="00094C11" w:rsidRPr="00055DAC" w:rsidRDefault="00094C11" w:rsidP="00094C11">
            <w:pPr>
              <w:pStyle w:val="BodyText"/>
              <w:jc w:val="both"/>
              <w:rPr>
                <w:rFonts w:ascii="Arial" w:hAnsi="Arial" w:cs="Arial"/>
              </w:rPr>
            </w:pPr>
            <w:r w:rsidRPr="00055DAC">
              <w:rPr>
                <w:rFonts w:ascii="Arial" w:hAnsi="Arial" w:cs="Arial"/>
                <w:color w:val="000000"/>
                <w:sz w:val="24"/>
                <w:lang w:eastAsia="en-GB"/>
              </w:rPr>
              <w:t>the Transmission Network Use of System charge of that name as published by the Company in the Statement of Use of System Charges</w:t>
            </w:r>
          </w:p>
        </w:tc>
      </w:tr>
      <w:tr w:rsidR="00441C70" w:rsidRPr="00055DAC" w14:paraId="4779A386" w14:textId="77777777" w:rsidTr="00094C11">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154" w:name="_BPDCD_159"/>
            <w:r w:rsidRPr="00055DAC">
              <w:rPr>
                <w:rFonts w:ascii="Arial" w:hAnsi="Arial" w:cs="Arial"/>
                <w:color w:val="0000FF"/>
              </w:rPr>
              <w:t>;</w:t>
            </w:r>
            <w:bookmarkEnd w:id="154"/>
          </w:p>
        </w:tc>
      </w:tr>
      <w:tr w:rsidR="00441C70" w:rsidRPr="00055DAC" w14:paraId="70324469" w14:textId="77777777" w:rsidTr="00094C11">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155" w:name="_BPDCD_160"/>
            <w:r w:rsidRPr="00055DAC">
              <w:rPr>
                <w:rFonts w:ascii="Arial" w:hAnsi="Arial" w:cs="Arial"/>
              </w:rPr>
              <w:t>;</w:t>
            </w:r>
            <w:bookmarkEnd w:id="155"/>
          </w:p>
        </w:tc>
      </w:tr>
      <w:tr w:rsidR="00441C70" w:rsidRPr="00055DAC" w14:paraId="147DC459" w14:textId="77777777" w:rsidTr="006C65B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156" w:name="_BPDCD_161"/>
            <w:r w:rsidRPr="00055DAC">
              <w:rPr>
                <w:rFonts w:ascii="Arial" w:hAnsi="Arial" w:cs="Arial"/>
              </w:rPr>
              <w:t>;</w:t>
            </w:r>
            <w:bookmarkEnd w:id="156"/>
          </w:p>
        </w:tc>
      </w:tr>
      <w:tr w:rsidR="00441C70" w:rsidRPr="00055DAC" w14:paraId="40B362B1" w14:textId="77777777" w:rsidTr="006C65B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157" w:name="_BPDCD_162"/>
            <w:r w:rsidRPr="00055DAC">
              <w:rPr>
                <w:rFonts w:ascii="Arial" w:hAnsi="Arial" w:cs="Arial"/>
              </w:rPr>
              <w:t>;</w:t>
            </w:r>
            <w:bookmarkEnd w:id="157"/>
          </w:p>
        </w:tc>
      </w:tr>
      <w:tr w:rsidR="00441C70" w:rsidRPr="00055DAC" w14:paraId="2972AC64" w14:textId="77777777" w:rsidTr="006C65B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158" w:name="_BPDCD_163"/>
            <w:r w:rsidRPr="00055DAC">
              <w:rPr>
                <w:rFonts w:ascii="Arial" w:hAnsi="Arial" w:cs="Arial"/>
              </w:rPr>
              <w:t>;</w:t>
            </w:r>
            <w:bookmarkEnd w:id="158"/>
          </w:p>
        </w:tc>
      </w:tr>
      <w:tr w:rsidR="00441C70" w:rsidRPr="00055DAC" w14:paraId="4FDA6CD3" w14:textId="77777777" w:rsidTr="006C65B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159" w:name="_BPDCD_164"/>
            <w:r w:rsidRPr="00055DAC">
              <w:rPr>
                <w:rFonts w:ascii="Arial" w:hAnsi="Arial" w:cs="Arial"/>
                <w:color w:val="0000FF"/>
              </w:rPr>
              <w:t>;</w:t>
            </w:r>
            <w:bookmarkEnd w:id="159"/>
          </w:p>
        </w:tc>
      </w:tr>
      <w:tr w:rsidR="00441C70" w:rsidRPr="00055DAC" w14:paraId="41CC5EC5" w14:textId="77777777" w:rsidTr="006C65B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160" w:name="_BPDCD_165"/>
            <w:r w:rsidRPr="00055DAC">
              <w:rPr>
                <w:rFonts w:ascii="Arial" w:hAnsi="Arial" w:cs="Arial"/>
                <w:color w:val="0000FF"/>
              </w:rPr>
              <w:t>;</w:t>
            </w:r>
            <w:bookmarkEnd w:id="160"/>
          </w:p>
        </w:tc>
      </w:tr>
      <w:tr w:rsidR="00441C70" w:rsidRPr="00055DAC" w14:paraId="40FB2753" w14:textId="77777777" w:rsidTr="006C65B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161" w:name="_BPDCD_166"/>
            <w:r w:rsidRPr="00055DAC">
              <w:rPr>
                <w:rFonts w:ascii="Arial" w:hAnsi="Arial" w:cs="Arial"/>
              </w:rPr>
              <w:t>;</w:t>
            </w:r>
            <w:bookmarkEnd w:id="161"/>
          </w:p>
        </w:tc>
      </w:tr>
      <w:tr w:rsidR="00441C70" w:rsidRPr="00055DAC" w14:paraId="347FFC65" w14:textId="77777777" w:rsidTr="006C65B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6C65B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entered into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6C65B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6C65B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6C65B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∑QM</w:t>
            </w:r>
            <w:r w:rsidRPr="00055DAC">
              <w:rPr>
                <w:rFonts w:ascii="Arial" w:hAnsi="Arial"/>
                <w:vertAlign w:val="subscript"/>
              </w:rPr>
              <w:t>ij</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imports;</w:t>
            </w:r>
          </w:p>
        </w:tc>
      </w:tr>
      <w:tr w:rsidR="00441C70" w:rsidRPr="00055DAC" w14:paraId="441B7E96" w14:textId="77777777" w:rsidTr="006C65B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6C65B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“Supplier Non Half-Hourly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expressed as a positive number (i.e.</w:t>
            </w:r>
            <w:r w:rsidRPr="00055DAC">
              <w:rPr>
                <w:rFonts w:ascii="Arial" w:hAnsi="Arial"/>
              </w:rPr>
              <w:t>∑QM</w:t>
            </w:r>
            <w:r w:rsidRPr="00055DAC">
              <w:rPr>
                <w:rFonts w:ascii="Arial" w:hAnsi="Arial"/>
                <w:vertAlign w:val="subscript"/>
              </w:rPr>
              <w:t>ij</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Non-half-hourly metered imports;</w:t>
            </w:r>
          </w:p>
        </w:tc>
      </w:tr>
      <w:tr w:rsidR="00441C70" w:rsidRPr="00055DAC" w14:paraId="3DB6ABDD" w14:textId="77777777" w:rsidTr="006C65B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6C65B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6C65B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6C65B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6C65B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as the case may be, and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6C65B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6C65B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be;</w:t>
            </w:r>
          </w:p>
        </w:tc>
      </w:tr>
      <w:tr w:rsidR="00A81D49" w:rsidRPr="00055DAC" w14:paraId="342C3E7A" w14:textId="77777777" w:rsidTr="006C65B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“System Restoration</w:t>
            </w:r>
            <w:r w:rsidR="009846CA">
              <w:rPr>
                <w:rFonts w:ascii="Arial" w:hAnsi="Arial" w:cs="Arial"/>
                <w:b/>
                <w:bCs/>
              </w:rPr>
              <w:t xml:space="preserve"> :</w:t>
            </w:r>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6C65B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"System to Generator Operational Intertripping"</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6C65B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162" w:name="_DV_C152"/>
            <w:r w:rsidRPr="00055DAC">
              <w:rPr>
                <w:rStyle w:val="DeltaViewInsertion"/>
                <w:rFonts w:ascii="Arial" w:hAnsi="Arial" w:cs="Arial"/>
                <w:b/>
                <w:bCs/>
                <w:color w:val="auto"/>
                <w:w w:val="0"/>
                <w:u w:val="none"/>
              </w:rPr>
              <w:t>"System to Generator Operational Intertripping Scheme"</w:t>
            </w:r>
            <w:bookmarkEnd w:id="162"/>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6C65B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6C65B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163" w:name="_BPDCD_168"/>
            <w:r w:rsidRPr="00055DAC">
              <w:rPr>
                <w:rFonts w:ascii="Arial" w:hAnsi="Arial" w:cs="Arial"/>
                <w:lang w:val="en-US"/>
              </w:rPr>
              <w:t>;</w:t>
            </w:r>
            <w:bookmarkEnd w:id="163"/>
          </w:p>
        </w:tc>
      </w:tr>
      <w:tr w:rsidR="00441C70" w:rsidRPr="00055DAC" w14:paraId="1903594E" w14:textId="77777777" w:rsidTr="006C65B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164" w:name="_BPDCD_170"/>
            <w:r w:rsidRPr="00055DAC">
              <w:rPr>
                <w:rFonts w:ascii="Arial" w:hAnsi="Arial" w:cs="Arial"/>
              </w:rPr>
              <w:t>;</w:t>
            </w:r>
            <w:bookmarkEnd w:id="164"/>
          </w:p>
        </w:tc>
      </w:tr>
      <w:tr w:rsidR="00441C70" w:rsidRPr="00055DAC" w14:paraId="2AE992EA" w14:textId="77777777" w:rsidTr="006C65B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165" w:name="_BPDCD_171"/>
            <w:r w:rsidRPr="00055DAC">
              <w:rPr>
                <w:rFonts w:ascii="Arial" w:hAnsi="Arial" w:cs="Arial"/>
                <w:color w:val="0000FF"/>
              </w:rPr>
              <w:t>;</w:t>
            </w:r>
            <w:bookmarkEnd w:id="165"/>
          </w:p>
        </w:tc>
      </w:tr>
      <w:tr w:rsidR="00441C70" w:rsidRPr="00055DAC" w14:paraId="195E18CA" w14:textId="77777777" w:rsidTr="006C65B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6C65B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166" w:name="_BPDCD_172"/>
            <w:r w:rsidRPr="00055DAC">
              <w:rPr>
                <w:rFonts w:ascii="Arial" w:hAnsi="Arial" w:cs="Arial"/>
                <w:szCs w:val="22"/>
              </w:rPr>
              <w:t>;</w:t>
            </w:r>
            <w:bookmarkEnd w:id="166"/>
          </w:p>
        </w:tc>
      </w:tr>
      <w:tr w:rsidR="00441C70" w:rsidRPr="00055DAC" w14:paraId="72807373" w14:textId="77777777" w:rsidTr="006C65B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167" w:name="_BPDCD_173"/>
            <w:r w:rsidRPr="00055DAC">
              <w:rPr>
                <w:rFonts w:ascii="Arial" w:hAnsi="Arial" w:cs="Arial"/>
                <w:szCs w:val="22"/>
                <w:lang w:val="en-US"/>
              </w:rPr>
              <w:t>;</w:t>
            </w:r>
            <w:bookmarkEnd w:id="167"/>
          </w:p>
        </w:tc>
      </w:tr>
      <w:tr w:rsidR="00441C70" w:rsidRPr="00055DAC" w14:paraId="5092749F" w14:textId="77777777" w:rsidTr="006C65B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168" w:name="_BPDCD_174"/>
            <w:r w:rsidRPr="00055DAC">
              <w:rPr>
                <w:rFonts w:ascii="Arial" w:hAnsi="Arial" w:cs="Arial"/>
                <w:szCs w:val="22"/>
                <w:lang w:val="en-US"/>
              </w:rPr>
              <w:t>;</w:t>
            </w:r>
            <w:bookmarkEnd w:id="168"/>
          </w:p>
        </w:tc>
      </w:tr>
      <w:tr w:rsidR="00441C70" w:rsidRPr="00055DAC" w14:paraId="1BE3089C" w14:textId="77777777" w:rsidTr="006C65B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169" w:name="_BPDCD_175"/>
            <w:r w:rsidRPr="00055DAC">
              <w:rPr>
                <w:rFonts w:ascii="Arial" w:hAnsi="Arial" w:cs="Arial"/>
                <w:szCs w:val="22"/>
                <w:lang w:val="en-US"/>
              </w:rPr>
              <w:t>;</w:t>
            </w:r>
            <w:bookmarkEnd w:id="169"/>
          </w:p>
        </w:tc>
      </w:tr>
      <w:tr w:rsidR="00441C70" w:rsidRPr="00055DAC" w14:paraId="0225C6CF" w14:textId="77777777" w:rsidTr="006C65B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170" w:name="_BPDCD_176"/>
            <w:r w:rsidRPr="00055DAC">
              <w:rPr>
                <w:rFonts w:ascii="Arial" w:hAnsi="Arial" w:cs="Arial"/>
                <w:szCs w:val="22"/>
                <w:lang w:val="en-US"/>
              </w:rPr>
              <w:t>;</w:t>
            </w:r>
            <w:bookmarkEnd w:id="170"/>
          </w:p>
        </w:tc>
      </w:tr>
      <w:tr w:rsidR="00441C70" w:rsidRPr="00055DAC" w14:paraId="5483C78F" w14:textId="77777777" w:rsidTr="006C65B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171" w:name="_BPDCD_177"/>
            <w:r w:rsidRPr="00055DAC">
              <w:rPr>
                <w:rFonts w:ascii="Arial" w:hAnsi="Arial" w:cs="Arial"/>
                <w:szCs w:val="22"/>
                <w:lang w:val="en-US"/>
              </w:rPr>
              <w:t>;</w:t>
            </w:r>
            <w:bookmarkEnd w:id="171"/>
          </w:p>
        </w:tc>
      </w:tr>
      <w:tr w:rsidR="00441C70" w:rsidRPr="00055DAC" w14:paraId="30A2DDF8" w14:textId="77777777" w:rsidTr="006C65B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172" w:name="_BPDCD_178"/>
            <w:r w:rsidRPr="00055DAC">
              <w:rPr>
                <w:rFonts w:ascii="Arial" w:hAnsi="Arial" w:cs="Arial"/>
                <w:szCs w:val="22"/>
                <w:lang w:val="en-US"/>
              </w:rPr>
              <w:t>;</w:t>
            </w:r>
            <w:bookmarkEnd w:id="172"/>
          </w:p>
        </w:tc>
      </w:tr>
      <w:tr w:rsidR="00441C70" w:rsidRPr="00055DAC" w14:paraId="418D630C" w14:textId="77777777" w:rsidTr="006C65B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173" w:name="_BPDCD_179"/>
            <w:r w:rsidRPr="00055DAC">
              <w:rPr>
                <w:rFonts w:ascii="Arial" w:hAnsi="Arial" w:cs="Arial"/>
                <w:szCs w:val="22"/>
                <w:lang w:val="en-US"/>
              </w:rPr>
              <w:t>;</w:t>
            </w:r>
            <w:bookmarkEnd w:id="173"/>
          </w:p>
        </w:tc>
      </w:tr>
      <w:tr w:rsidR="00441C70" w:rsidRPr="00055DAC" w14:paraId="22842467" w14:textId="77777777" w:rsidTr="006C65B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174" w:name="_BPDCD_180"/>
            <w:r w:rsidRPr="00055DAC">
              <w:rPr>
                <w:rFonts w:ascii="Arial" w:hAnsi="Arial" w:cs="Arial"/>
                <w:szCs w:val="22"/>
                <w:lang w:val="en-US"/>
              </w:rPr>
              <w:t>;</w:t>
            </w:r>
            <w:bookmarkEnd w:id="174"/>
          </w:p>
        </w:tc>
      </w:tr>
      <w:tr w:rsidR="00441C70" w:rsidRPr="00055DAC" w14:paraId="4D11F411" w14:textId="77777777" w:rsidTr="006C65B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175" w:name="_BPDCD_181"/>
            <w:r w:rsidRPr="00055DAC">
              <w:rPr>
                <w:rFonts w:ascii="Arial" w:hAnsi="Arial" w:cs="Arial"/>
                <w:color w:val="0000FF"/>
                <w:szCs w:val="22"/>
                <w:lang w:val="en-US"/>
              </w:rPr>
              <w:t>;</w:t>
            </w:r>
            <w:bookmarkEnd w:id="175"/>
          </w:p>
        </w:tc>
      </w:tr>
      <w:tr w:rsidR="00441C70" w:rsidRPr="00055DAC" w14:paraId="69614ED9" w14:textId="77777777" w:rsidTr="006C65B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176" w:name="_BPDCD_182"/>
            <w:r w:rsidRPr="00055DAC">
              <w:rPr>
                <w:rFonts w:ascii="Arial" w:hAnsi="Arial" w:cs="Arial"/>
                <w:szCs w:val="22"/>
                <w:lang w:val="en-US"/>
              </w:rPr>
              <w:t>;</w:t>
            </w:r>
            <w:bookmarkEnd w:id="176"/>
          </w:p>
        </w:tc>
      </w:tr>
      <w:tr w:rsidR="00441C70" w:rsidRPr="00055DAC" w14:paraId="5BF83305" w14:textId="77777777" w:rsidTr="006C65B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177" w:name="_BPDCD_183"/>
            <w:r w:rsidRPr="00055DAC">
              <w:rPr>
                <w:rFonts w:ascii="Arial" w:hAnsi="Arial" w:cs="Arial"/>
                <w:szCs w:val="22"/>
                <w:lang w:val="en-US"/>
              </w:rPr>
              <w:t>;</w:t>
            </w:r>
            <w:bookmarkEnd w:id="177"/>
          </w:p>
        </w:tc>
      </w:tr>
      <w:tr w:rsidR="00441C70" w:rsidRPr="00055DAC" w14:paraId="0A14C918" w14:textId="77777777" w:rsidTr="006C65B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6C65B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6C65B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6C65B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6C65B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6C65B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Operator </w:t>
            </w:r>
            <w:r w:rsidRPr="00055DAC">
              <w:rPr>
                <w:rFonts w:ascii="Arial" w:hAnsi="Arial" w:cs="Arial"/>
              </w:rPr>
              <w:t>;</w:t>
            </w:r>
          </w:p>
        </w:tc>
      </w:tr>
      <w:tr w:rsidR="00441C70" w:rsidRPr="00055DAC" w14:paraId="3320BAF7" w14:textId="77777777" w:rsidTr="006C65B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any one of the following:-</w:t>
            </w:r>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(a) a credit rating for long term debt of A- and A3 respectively as set by Standard and Poor’s or Moody’s respectively;</w:t>
            </w:r>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an indicative long term private credit rating of A- and A3 respectively as set by Standard and Poor’s or Moody’s as the basis of issuing senior unsecured debt;</w:t>
            </w:r>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a short term rating by Standard and Poor’s or Moody’s which correlates to a long term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1989  requires that User to maintain a credit rating, the credit rating defined in that </w:t>
            </w:r>
            <w:r w:rsidRPr="00055DAC">
              <w:rPr>
                <w:rFonts w:ascii="Arial" w:hAnsi="Arial" w:cs="Arial"/>
                <w:b/>
                <w:bCs/>
              </w:rPr>
              <w:t>User’s Licence</w:t>
            </w:r>
            <w:bookmarkStart w:id="178" w:name="_BPDCD_184"/>
            <w:r w:rsidRPr="00055DAC">
              <w:rPr>
                <w:rFonts w:ascii="Arial" w:hAnsi="Arial" w:cs="Arial"/>
              </w:rPr>
              <w:t>;</w:t>
            </w:r>
            <w:bookmarkEnd w:id="178"/>
          </w:p>
        </w:tc>
      </w:tr>
      <w:tr w:rsidR="00441C70" w:rsidRPr="00055DAC" w14:paraId="47332BF2" w14:textId="77777777" w:rsidTr="006C65B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6C65B2">
        <w:tc>
          <w:tcPr>
            <w:tcW w:w="2703" w:type="dxa"/>
            <w:gridSpan w:val="2"/>
            <w:shd w:val="clear" w:color="auto" w:fill="auto"/>
          </w:tcPr>
          <w:p w14:paraId="1129BCC2" w14:textId="74BB3E87" w:rsidR="00441C70" w:rsidRPr="00055DAC" w:rsidRDefault="00441C70" w:rsidP="00055DAC">
            <w:pPr>
              <w:spacing w:after="240"/>
              <w:rPr>
                <w:rFonts w:ascii="Arial" w:hAnsi="Arial" w:cs="Arial"/>
                <w:b/>
                <w:bCs/>
              </w:rPr>
            </w:pPr>
            <w:bookmarkStart w:id="179" w:name="_BPDCI_185"/>
            <w:r w:rsidRPr="00055DAC">
              <w:rPr>
                <w:rFonts w:ascii="Arial" w:hAnsi="Arial" w:cs="Arial"/>
                <w:b/>
                <w:bCs/>
              </w:rPr>
              <w:t>"The Company Prescribed Level"</w:t>
            </w:r>
            <w:bookmarkEnd w:id="179"/>
          </w:p>
        </w:tc>
        <w:tc>
          <w:tcPr>
            <w:tcW w:w="6649" w:type="dxa"/>
            <w:shd w:val="clear" w:color="auto" w:fill="auto"/>
          </w:tcPr>
          <w:p w14:paraId="093B09CA" w14:textId="77777777" w:rsidR="00441C70" w:rsidRPr="00055DAC" w:rsidRDefault="00441C70" w:rsidP="00055DAC">
            <w:pPr>
              <w:spacing w:after="240"/>
              <w:jc w:val="both"/>
              <w:rPr>
                <w:rFonts w:ascii="Arial" w:hAnsi="Arial" w:cs="Arial"/>
              </w:rPr>
            </w:pPr>
            <w:bookmarkStart w:id="180" w:name="_BPDCI_186"/>
            <w:r w:rsidRPr="00055DAC">
              <w:rPr>
                <w:rFonts w:ascii="Arial" w:hAnsi="Arial" w:cs="Arial"/>
              </w:rPr>
              <w:t xml:space="preserve">the forecast value of the regulatory asset value of </w:t>
            </w:r>
            <w:bookmarkStart w:id="181" w:name="_BPDCI_187"/>
            <w:bookmarkEnd w:id="180"/>
            <w:r w:rsidRPr="00055DAC">
              <w:rPr>
                <w:rFonts w:ascii="Arial" w:hAnsi="Arial" w:cs="Arial"/>
                <w:b/>
                <w:bCs/>
              </w:rPr>
              <w:t>NGET</w:t>
            </w:r>
            <w:r w:rsidRPr="00055DAC">
              <w:rPr>
                <w:rFonts w:ascii="Arial" w:hAnsi="Arial" w:cs="Arial"/>
              </w:rPr>
              <w:t xml:space="preserve"> </w:t>
            </w:r>
            <w:bookmarkStart w:id="182" w:name="_BPDCI_188"/>
            <w:bookmarkEnd w:id="181"/>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know as "Ofgem’s Transmission Price Control Review of </w:t>
            </w:r>
            <w:bookmarkStart w:id="183" w:name="_BPDCI_189"/>
            <w:bookmarkEnd w:id="182"/>
            <w:r w:rsidRPr="00055DAC">
              <w:rPr>
                <w:rFonts w:ascii="Arial" w:hAnsi="Arial" w:cs="Arial"/>
              </w:rPr>
              <w:t xml:space="preserve">The Company </w:t>
            </w:r>
            <w:bookmarkStart w:id="184" w:name="_BPDCI_190"/>
            <w:bookmarkEnd w:id="183"/>
            <w:r w:rsidRPr="00055DAC">
              <w:rPr>
                <w:rFonts w:ascii="Arial" w:hAnsi="Arial" w:cs="Arial"/>
              </w:rPr>
              <w:t xml:space="preserve">– Transmission Owner Final Proposals" such values to be published on </w:t>
            </w:r>
            <w:bookmarkStart w:id="185" w:name="_BPDCI_191"/>
            <w:bookmarkEnd w:id="184"/>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186" w:name="_BPDCI_192"/>
            <w:bookmarkEnd w:id="185"/>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186"/>
          </w:p>
        </w:tc>
      </w:tr>
      <w:tr w:rsidR="00441C70" w:rsidRPr="00055DAC" w14:paraId="33CB6FAE" w14:textId="77777777" w:rsidTr="006C65B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6C65B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6C65B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t>“TNUoS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6C65B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6C65B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a period of time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6C65B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a period of time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6C65B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6C65B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6C65B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6C65B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6C65B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time period for this approach) and which as a consequence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6C65B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equipment,  whether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6C65B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(i)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441C70" w:rsidRPr="00055DAC" w14:paraId="51F56060" w14:textId="77777777" w:rsidTr="006C65B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6C65B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6C65B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particular </w:t>
            </w:r>
            <w:r w:rsidRPr="00055DAC">
              <w:rPr>
                <w:rFonts w:ascii="Arial" w:hAnsi="Arial" w:cs="Arial"/>
                <w:b/>
              </w:rPr>
              <w:t>Connection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06C65B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06C65B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06C65B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06C65B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6C65B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project;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6C65B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in the form or substantially the form set out in Appendix U;</w:t>
            </w:r>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6C65B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6C65B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r w:rsidRPr="00055DAC">
              <w:rPr>
                <w:rFonts w:ascii="Arial" w:hAnsi="Arial"/>
                <w:b/>
                <w:bCs/>
              </w:rPr>
              <w:t xml:space="preserve">Onshore  Transmission System  </w:t>
            </w:r>
            <w:r w:rsidRPr="00055DAC">
              <w:rPr>
                <w:rFonts w:ascii="Arial" w:hAnsi="Arial"/>
              </w:rPr>
              <w:t xml:space="preserve">as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6C65B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6C65B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all of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CUSC accordingly; </w:t>
            </w:r>
          </w:p>
        </w:tc>
      </w:tr>
      <w:tr w:rsidR="00441C70" w:rsidRPr="00055DAC" w14:paraId="2C251512" w14:textId="77777777" w:rsidTr="006C65B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6C65B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particular Connection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6C65B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6C65B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 Supply</w:t>
            </w:r>
          </w:p>
        </w:tc>
      </w:tr>
      <w:tr w:rsidR="00441C70" w:rsidRPr="00055DAC" w14:paraId="75BF1CE0" w14:textId="77777777" w:rsidTr="006C65B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6C65B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6C65B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6C65B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6C65B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6C65B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6C65B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6C65B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6C65B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6C65B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6C65B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in to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6C65B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short hand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6C65B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in  relation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Construction Agreement</w:t>
            </w:r>
            <w:r w:rsidRPr="00055DAC">
              <w:rPr>
                <w:rFonts w:ascii="Arial" w:hAnsi="Arial" w:cs="Arial"/>
                <w:bCs/>
                <w:szCs w:val="22"/>
              </w:rPr>
              <w:t>;</w:t>
            </w:r>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6C65B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6C65B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6C65B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6C65B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Unmetered Supplies;</w:t>
            </w:r>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6C65B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6C65B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6C65B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i)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CC6.1.3;</w:t>
            </w:r>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CC6.1.4;</w:t>
            </w:r>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Export BMU Unit</w:t>
            </w:r>
            <w:r w:rsidRPr="00055DAC">
              <w:rPr>
                <w:rFonts w:ascii="Arial" w:hAnsi="Arial" w:cs="Arial"/>
                <w:szCs w:val="22"/>
                <w:lang w:eastAsia="en-GB"/>
              </w:rPr>
              <w:t>;</w:t>
            </w:r>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6C65B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6C65B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6C65B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187" w:name="_BPDCD_198"/>
            <w:r w:rsidRPr="00055DAC">
              <w:rPr>
                <w:rFonts w:ascii="Arial Bold" w:hAnsi="Arial Bold" w:cs="Arial"/>
                <w:b/>
                <w:bCs/>
              </w:rPr>
              <w:t xml:space="preserve">The Company </w:t>
            </w:r>
            <w:bookmarkEnd w:id="187"/>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6C65B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188" w:name="_BPDCD_199"/>
            <w:r w:rsidRPr="00055DAC">
              <w:rPr>
                <w:rFonts w:ascii="Arial" w:hAnsi="Arial" w:cs="Arial"/>
                <w:color w:val="0000FF"/>
              </w:rPr>
              <w:t>;</w:t>
            </w:r>
            <w:r w:rsidRPr="00055DAC">
              <w:rPr>
                <w:rFonts w:ascii="Arial" w:hAnsi="Arial" w:cs="Arial"/>
                <w:color w:val="0000FF"/>
                <w:u w:val="double"/>
              </w:rPr>
              <w:t xml:space="preserve"> </w:t>
            </w:r>
            <w:bookmarkEnd w:id="188"/>
          </w:p>
        </w:tc>
      </w:tr>
      <w:tr w:rsidR="00441C70" w:rsidRPr="00055DAC" w14:paraId="5171EDF6" w14:textId="77777777" w:rsidTr="006C65B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6C65B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6C65B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6C65B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E10  of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II  but which shall not include </w:t>
            </w:r>
            <w:r w:rsidRPr="00055DAC">
              <w:rPr>
                <w:rFonts w:ascii="Arial" w:hAnsi="Arial" w:cs="Arial"/>
                <w:b/>
                <w:bCs/>
              </w:rPr>
              <w:t>Connection Charges</w:t>
            </w:r>
            <w:r w:rsidRPr="00055DAC">
              <w:rPr>
                <w:rFonts w:ascii="Arial" w:hAnsi="Arial" w:cs="Arial"/>
              </w:rPr>
              <w:t>;</w:t>
            </w:r>
          </w:p>
        </w:tc>
      </w:tr>
      <w:tr w:rsidR="00441C70" w:rsidRPr="00055DAC" w14:paraId="6DCB2C94" w14:textId="77777777" w:rsidTr="006C65B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189" w:name="_BPDCD_200"/>
            <w:r w:rsidRPr="00055DAC">
              <w:rPr>
                <w:rFonts w:ascii="Arial" w:hAnsi="Arial" w:cs="Arial"/>
              </w:rPr>
              <w:t>14</w:t>
            </w:r>
            <w:bookmarkEnd w:id="189"/>
            <w:r w:rsidRPr="00055DAC">
              <w:rPr>
                <w:rFonts w:ascii="Arial" w:hAnsi="Arial" w:cs="Arial"/>
              </w:rPr>
              <w:t>;</w:t>
            </w:r>
          </w:p>
        </w:tc>
      </w:tr>
      <w:tr w:rsidR="00441C70" w:rsidRPr="00055DAC" w14:paraId="4F5E3755" w14:textId="77777777" w:rsidTr="006C65B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6C65B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6C65B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6C65B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6C65B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6C65B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6C65B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r w:rsidRPr="00055DAC">
              <w:rPr>
                <w:rFonts w:ascii="Arial" w:hAnsi="Arial" w:cs="Arial"/>
                <w:b/>
              </w:rPr>
              <w:t>CUSC</w:t>
            </w:r>
            <w:r w:rsidRPr="00055DAC">
              <w:rPr>
                <w:rFonts w:ascii="Arial" w:hAnsi="Arial" w:cs="Arial"/>
              </w:rPr>
              <w:t>;</w:t>
            </w:r>
          </w:p>
          <w:p w14:paraId="11EE18DF" w14:textId="77777777" w:rsidR="00441C70" w:rsidRPr="00055DAC" w:rsidRDefault="00441C70" w:rsidP="00055DAC"/>
        </w:tc>
      </w:tr>
      <w:tr w:rsidR="00441C70" w:rsidRPr="00055DAC" w14:paraId="757215B3" w14:textId="77777777" w:rsidTr="006C65B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6C65B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6C65B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15;</w:t>
            </w:r>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6C65B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be;</w:t>
            </w:r>
          </w:p>
        </w:tc>
      </w:tr>
      <w:tr w:rsidR="00441C70" w:rsidRPr="00055DAC" w14:paraId="71B00D59" w14:textId="77777777" w:rsidTr="006C65B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6C65B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190" w:name="_BPDCD_201"/>
            <w:r w:rsidRPr="00055DAC">
              <w:rPr>
                <w:rFonts w:ascii="Arial Bold" w:hAnsi="Arial Bold" w:cs="Arial"/>
                <w:b/>
                <w:bCs/>
              </w:rPr>
              <w:t>The Company</w:t>
            </w:r>
            <w:r w:rsidRPr="00055DAC">
              <w:rPr>
                <w:rFonts w:ascii="Arial" w:hAnsi="Arial" w:cs="Arial"/>
              </w:rPr>
              <w:t xml:space="preserve"> </w:t>
            </w:r>
            <w:bookmarkEnd w:id="190"/>
            <w:r w:rsidRPr="00055DAC">
              <w:rPr>
                <w:rFonts w:ascii="Arial" w:hAnsi="Arial" w:cs="Arial"/>
              </w:rPr>
              <w:t>as calculated in accordance with Paragraph 3.26;</w:t>
            </w:r>
          </w:p>
        </w:tc>
      </w:tr>
      <w:tr w:rsidR="00441C70" w:rsidRPr="00055DAC" w14:paraId="5AA2277C" w14:textId="77777777" w:rsidTr="006C65B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r w:rsidRPr="00055DAC">
              <w:rPr>
                <w:rFonts w:ascii="Arial,Bold" w:hAnsi="Arial,Bold" w:cs="Arial,Bold"/>
                <w:b/>
                <w:bCs/>
                <w:szCs w:val="22"/>
                <w:lang w:eastAsia="en-GB"/>
              </w:rPr>
              <w:t>Deenergisation</w:t>
            </w:r>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Deenergisation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6C65B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r w:rsidRPr="00055DAC">
              <w:rPr>
                <w:rFonts w:ascii="Arial" w:hAnsi="Arial" w:cs="Arial"/>
                <w:szCs w:val="22"/>
              </w:rPr>
              <w:t xml:space="preserve">Means;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6C65B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6C65B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6C65B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6C65B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6C65B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6C65B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191" w:name="_BPDCD_202"/>
            <w:r w:rsidRPr="00055DAC">
              <w:rPr>
                <w:rFonts w:ascii="Arial" w:hAnsi="Arial" w:cs="Arial"/>
              </w:rPr>
              <w:t>;</w:t>
            </w:r>
            <w:bookmarkEnd w:id="191"/>
          </w:p>
        </w:tc>
      </w:tr>
      <w:tr w:rsidR="00441C70" w:rsidRPr="00055DAC" w14:paraId="09F37121" w14:textId="77777777" w:rsidTr="006C65B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Value At Risk Amendment</w:t>
            </w:r>
            <w:bookmarkStart w:id="192" w:name="_BPDCD_203"/>
            <w:r w:rsidRPr="00055DAC">
              <w:rPr>
                <w:rFonts w:ascii="Arial" w:hAnsi="Arial" w:cs="Arial"/>
              </w:rPr>
              <w:t>;</w:t>
            </w:r>
            <w:bookmarkEnd w:id="192"/>
          </w:p>
        </w:tc>
      </w:tr>
      <w:tr w:rsidR="00441C70" w:rsidRPr="00055DAC" w14:paraId="0D5FDBB0" w14:textId="77777777" w:rsidTr="006C65B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Value At Risk Amendment Implementation Date</w:t>
            </w:r>
            <w:bookmarkStart w:id="193" w:name="_BPDCD_204"/>
            <w:r w:rsidRPr="00055DAC">
              <w:rPr>
                <w:rFonts w:ascii="Arial" w:hAnsi="Arial" w:cs="Arial"/>
              </w:rPr>
              <w:t>;</w:t>
            </w:r>
            <w:bookmarkEnd w:id="193"/>
          </w:p>
          <w:p w14:paraId="659E84F7" w14:textId="77777777" w:rsidR="00441C70" w:rsidRPr="00055DAC" w:rsidRDefault="00441C70" w:rsidP="00055DAC">
            <w:pPr>
              <w:pStyle w:val="BodyText"/>
              <w:jc w:val="both"/>
              <w:rPr>
                <w:rFonts w:ascii="Arial" w:hAnsi="Arial" w:cs="Arial"/>
              </w:rPr>
            </w:pPr>
          </w:p>
        </w:tc>
      </w:tr>
      <w:tr w:rsidR="00441C70" w:rsidRPr="00055DAC" w14:paraId="455AAED3" w14:textId="77777777" w:rsidTr="006C65B2">
        <w:tc>
          <w:tcPr>
            <w:tcW w:w="2703" w:type="dxa"/>
            <w:gridSpan w:val="2"/>
          </w:tcPr>
          <w:p w14:paraId="317BAE41" w14:textId="77777777" w:rsidR="00441C70" w:rsidRPr="00055DAC" w:rsidRDefault="00441C70" w:rsidP="00055DAC">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8A.3.1.2;</w:t>
            </w:r>
          </w:p>
        </w:tc>
      </w:tr>
      <w:tr w:rsidR="00441C70" w:rsidRPr="00055DAC" w14:paraId="6386DE3E" w14:textId="77777777" w:rsidTr="006C65B2">
        <w:tc>
          <w:tcPr>
            <w:tcW w:w="2703" w:type="dxa"/>
            <w:gridSpan w:val="2"/>
          </w:tcPr>
          <w:p w14:paraId="42F1B7C8" w14:textId="77777777" w:rsidR="00441C70" w:rsidRPr="00055DAC" w:rsidRDefault="00441C70" w:rsidP="00055DAC">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441C70" w:rsidRPr="00055DAC" w:rsidRDefault="00441C70" w:rsidP="00055DAC">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441C70" w:rsidRPr="00055DAC" w14:paraId="7C6B700C" w14:textId="77777777" w:rsidTr="006C65B2">
        <w:tc>
          <w:tcPr>
            <w:tcW w:w="2703" w:type="dxa"/>
            <w:gridSpan w:val="2"/>
          </w:tcPr>
          <w:p w14:paraId="4808ED34" w14:textId="77777777" w:rsidR="00441C70" w:rsidRPr="00055DAC" w:rsidRDefault="00441C70" w:rsidP="00055DAC">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441C70" w:rsidRPr="00055DAC" w14:paraId="2C140078" w14:textId="77777777" w:rsidTr="006C65B2">
        <w:tc>
          <w:tcPr>
            <w:tcW w:w="2703" w:type="dxa"/>
            <w:gridSpan w:val="2"/>
          </w:tcPr>
          <w:p w14:paraId="40B685B4" w14:textId="77777777" w:rsidR="00441C70" w:rsidRPr="00055DAC" w:rsidRDefault="00441C70" w:rsidP="00055DAC">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441C70" w:rsidRPr="00055DAC" w:rsidRDefault="00441C70" w:rsidP="00055DAC">
            <w:pPr>
              <w:pStyle w:val="BodyText"/>
              <w:jc w:val="both"/>
              <w:rPr>
                <w:rFonts w:ascii="Arial" w:hAnsi="Arial" w:cs="Arial"/>
              </w:rPr>
            </w:pPr>
            <w:r w:rsidRPr="00055DAC">
              <w:rPr>
                <w:rFonts w:ascii="Arial" w:hAnsi="Arial" w:cs="Arial"/>
              </w:rPr>
              <w:t>An agreement entered into pursuant to Paragraph 1.3.1 a form of which is set out in Exhibit 7 to Schedule 2;</w:t>
            </w:r>
          </w:p>
        </w:tc>
      </w:tr>
      <w:tr w:rsidR="00441C70" w:rsidRPr="00055DAC" w14:paraId="0B03C047" w14:textId="77777777" w:rsidTr="006C65B2">
        <w:tc>
          <w:tcPr>
            <w:tcW w:w="2703" w:type="dxa"/>
            <w:gridSpan w:val="2"/>
          </w:tcPr>
          <w:p w14:paraId="1662CD0B" w14:textId="77777777" w:rsidR="00441C70" w:rsidRPr="00055DAC" w:rsidRDefault="00441C70" w:rsidP="00055DAC">
            <w:pPr>
              <w:pStyle w:val="BodyText"/>
              <w:rPr>
                <w:rFonts w:ascii="Arial" w:hAnsi="Arial" w:cs="Arial"/>
                <w:b/>
                <w:bCs/>
              </w:rPr>
            </w:pPr>
            <w:r w:rsidRPr="00055DAC">
              <w:rPr>
                <w:rFonts w:ascii="Arial" w:hAnsi="Arial" w:cs="Arial"/>
                <w:b/>
                <w:bCs/>
              </w:rPr>
              <w:t>“VLP Assets”</w:t>
            </w:r>
          </w:p>
        </w:tc>
        <w:tc>
          <w:tcPr>
            <w:tcW w:w="6649" w:type="dxa"/>
          </w:tcPr>
          <w:p w14:paraId="6760E37A" w14:textId="77777777" w:rsidR="00441C70" w:rsidRPr="00055DAC" w:rsidRDefault="00441C70" w:rsidP="00055DAC">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441C70" w:rsidRPr="00055DAC" w14:paraId="3F4DCB3F" w14:textId="77777777" w:rsidTr="006C65B2">
        <w:tc>
          <w:tcPr>
            <w:tcW w:w="2703" w:type="dxa"/>
            <w:gridSpan w:val="2"/>
          </w:tcPr>
          <w:p w14:paraId="29F4080F" w14:textId="77777777" w:rsidR="00441C70" w:rsidRPr="00055DAC" w:rsidRDefault="00441C70" w:rsidP="00055DAC">
            <w:pPr>
              <w:pStyle w:val="BodyText"/>
              <w:rPr>
                <w:rFonts w:ascii="Arial" w:hAnsi="Arial" w:cs="Arial"/>
                <w:b/>
                <w:bCs/>
              </w:rPr>
            </w:pPr>
            <w:r w:rsidRPr="00055DAC">
              <w:rPr>
                <w:rFonts w:ascii="Arial" w:hAnsi="Arial" w:cs="Arial"/>
                <w:b/>
                <w:bCs/>
              </w:rPr>
              <w:t>"Website"</w:t>
            </w:r>
          </w:p>
        </w:tc>
        <w:tc>
          <w:tcPr>
            <w:tcW w:w="6649" w:type="dxa"/>
          </w:tcPr>
          <w:p w14:paraId="11E5FDFF" w14:textId="77777777" w:rsidR="00441C70" w:rsidRPr="00055DAC" w:rsidRDefault="00441C70" w:rsidP="00055DAC">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by </w:t>
            </w:r>
            <w:r w:rsidRPr="00055DAC">
              <w:rPr>
                <w:rFonts w:ascii="Arial" w:hAnsi="Arial" w:cs="Arial"/>
                <w:b/>
              </w:rPr>
              <w:t xml:space="preserve"> </w:t>
            </w:r>
            <w:r w:rsidRPr="00055DAC">
              <w:rPr>
                <w:rFonts w:ascii="Arial" w:hAnsi="Arial" w:cs="Arial"/>
                <w:b/>
                <w:bCs/>
              </w:rPr>
              <w:t>The Company</w:t>
            </w:r>
            <w:r w:rsidRPr="00055DAC">
              <w:rPr>
                <w:rFonts w:ascii="Arial" w:hAnsi="Arial" w:cs="Arial"/>
              </w:rPr>
              <w:t>;</w:t>
            </w:r>
          </w:p>
        </w:tc>
      </w:tr>
      <w:tr w:rsidR="00441C70" w:rsidRPr="00055DAC" w14:paraId="623B1DE0" w14:textId="77777777" w:rsidTr="006C65B2">
        <w:tc>
          <w:tcPr>
            <w:tcW w:w="2703" w:type="dxa"/>
            <w:gridSpan w:val="2"/>
          </w:tcPr>
          <w:p w14:paraId="267AFECA" w14:textId="77777777" w:rsidR="00441C70" w:rsidRPr="00055DAC" w:rsidRDefault="00441C70" w:rsidP="00055DAC">
            <w:pPr>
              <w:pStyle w:val="BodyText"/>
              <w:rPr>
                <w:rFonts w:ascii="Arial" w:hAnsi="Arial" w:cs="Arial"/>
                <w:b/>
                <w:bCs/>
              </w:rPr>
            </w:pPr>
            <w:r w:rsidRPr="00055DAC">
              <w:rPr>
                <w:rFonts w:ascii="Arial" w:hAnsi="Arial" w:cs="Arial"/>
                <w:b/>
                <w:bCs/>
              </w:rPr>
              <w:t>"Week"</w:t>
            </w:r>
          </w:p>
        </w:tc>
        <w:tc>
          <w:tcPr>
            <w:tcW w:w="6649" w:type="dxa"/>
          </w:tcPr>
          <w:p w14:paraId="578D491F" w14:textId="77777777" w:rsidR="00441C70" w:rsidRPr="00055DAC" w:rsidRDefault="00441C70" w:rsidP="00055DAC">
            <w:pPr>
              <w:pStyle w:val="BodyText"/>
              <w:jc w:val="both"/>
              <w:rPr>
                <w:rFonts w:ascii="Arial" w:hAnsi="Arial" w:cs="Arial"/>
              </w:rPr>
            </w:pPr>
            <w:r w:rsidRPr="00055DAC">
              <w:rPr>
                <w:rFonts w:ascii="Arial" w:hAnsi="Arial" w:cs="Arial"/>
              </w:rPr>
              <w:t xml:space="preserve">means a period of seven </w:t>
            </w:r>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 </w:t>
            </w:r>
            <w:r w:rsidRPr="00055DAC">
              <w:rPr>
                <w:rFonts w:ascii="Arial" w:hAnsi="Arial" w:cs="Arial"/>
              </w:rPr>
              <w:t>commencing at 05.00 hours on a Monday and terminating at 05.00 hours on the next following Monday;</w:t>
            </w:r>
          </w:p>
        </w:tc>
      </w:tr>
      <w:tr w:rsidR="00441C70" w:rsidRPr="00055DAC" w14:paraId="648265DC" w14:textId="77777777" w:rsidTr="006C65B2">
        <w:tc>
          <w:tcPr>
            <w:tcW w:w="2703" w:type="dxa"/>
            <w:gridSpan w:val="2"/>
          </w:tcPr>
          <w:p w14:paraId="10F5FEA2" w14:textId="77777777" w:rsidR="00441C70" w:rsidRPr="00055DAC" w:rsidRDefault="00441C70" w:rsidP="00055DAC">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441C70" w:rsidRPr="00055DAC" w:rsidRDefault="00441C70" w:rsidP="00055DAC">
            <w:pPr>
              <w:pStyle w:val="BodyText"/>
              <w:jc w:val="both"/>
              <w:rPr>
                <w:rFonts w:ascii="Arial" w:hAnsi="Arial" w:cs="Arial"/>
              </w:rPr>
            </w:pPr>
            <w:r w:rsidRPr="00055DAC">
              <w:rPr>
                <w:rFonts w:ascii="Arial" w:hAnsi="Arial" w:cs="Arial"/>
              </w:rPr>
              <w:t>has the meaning attributed to it in Paragraph 4.2.3.1;</w:t>
            </w:r>
          </w:p>
        </w:tc>
      </w:tr>
      <w:tr w:rsidR="00441C70" w:rsidRPr="00055DAC" w14:paraId="3321A6D4" w14:textId="77777777" w:rsidTr="006C65B2">
        <w:tc>
          <w:tcPr>
            <w:tcW w:w="2703" w:type="dxa"/>
            <w:gridSpan w:val="2"/>
          </w:tcPr>
          <w:p w14:paraId="798A84DB" w14:textId="77777777" w:rsidR="00441C70" w:rsidRPr="00055DAC" w:rsidRDefault="00441C70"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441C70" w:rsidRPr="00055DAC" w:rsidRDefault="00441C70" w:rsidP="00055DAC">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744FC411" w14:textId="77777777" w:rsidR="00441C70" w:rsidRPr="00055DAC" w:rsidRDefault="00441C70" w:rsidP="00055DAC">
            <w:pPr>
              <w:jc w:val="both"/>
              <w:rPr>
                <w:rFonts w:ascii="Arial" w:hAnsi="Arial" w:cs="Arial"/>
                <w:szCs w:val="22"/>
              </w:rPr>
            </w:pPr>
          </w:p>
        </w:tc>
      </w:tr>
      <w:tr w:rsidR="00441C70" w:rsidRPr="00055DAC" w14:paraId="47FAC422" w14:textId="77777777" w:rsidTr="006C65B2">
        <w:tc>
          <w:tcPr>
            <w:tcW w:w="2703" w:type="dxa"/>
            <w:gridSpan w:val="2"/>
          </w:tcPr>
          <w:p w14:paraId="2D09E729" w14:textId="77777777" w:rsidR="00441C70" w:rsidRPr="00055DAC" w:rsidRDefault="00441C70" w:rsidP="00055DAC">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441C70" w:rsidRPr="00055DAC" w:rsidRDefault="00441C70" w:rsidP="00EA1856">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441C70" w:rsidRPr="00055DAC" w14:paraId="61419CC0" w14:textId="77777777" w:rsidTr="006C65B2">
        <w:tc>
          <w:tcPr>
            <w:tcW w:w="2703" w:type="dxa"/>
            <w:gridSpan w:val="2"/>
          </w:tcPr>
          <w:p w14:paraId="7A43248A" w14:textId="77777777" w:rsidR="00441C70" w:rsidRPr="00055DAC" w:rsidRDefault="00441C70" w:rsidP="00055DAC">
            <w:pPr>
              <w:pStyle w:val="BodyText"/>
              <w:rPr>
                <w:rFonts w:ascii="Arial" w:hAnsi="Arial" w:cs="Arial"/>
                <w:b/>
                <w:bCs/>
              </w:rPr>
            </w:pPr>
            <w:r w:rsidRPr="00055DAC">
              <w:rPr>
                <w:rFonts w:ascii="Arial" w:hAnsi="Arial" w:cs="Arial"/>
                <w:b/>
                <w:bCs/>
              </w:rPr>
              <w:t>"Workgroup"</w:t>
            </w:r>
          </w:p>
        </w:tc>
        <w:tc>
          <w:tcPr>
            <w:tcW w:w="6649" w:type="dxa"/>
          </w:tcPr>
          <w:p w14:paraId="7CDDBA50"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441C70" w:rsidRPr="00055DAC" w14:paraId="795CF650" w14:textId="77777777" w:rsidTr="006C65B2">
        <w:trPr>
          <w:trHeight w:val="1201"/>
        </w:trPr>
        <w:tc>
          <w:tcPr>
            <w:tcW w:w="2703" w:type="dxa"/>
            <w:gridSpan w:val="2"/>
          </w:tcPr>
          <w:p w14:paraId="2D275E2C" w14:textId="7A65420E" w:rsidR="00441C70" w:rsidRPr="00055DAC" w:rsidRDefault="00441C70" w:rsidP="00055DAC">
            <w:pPr>
              <w:pStyle w:val="BodyText"/>
              <w:rPr>
                <w:rFonts w:ascii="Arial" w:hAnsi="Arial" w:cs="Arial"/>
                <w:b/>
                <w:bCs/>
                <w:lang w:val="en-US"/>
              </w:rPr>
            </w:pPr>
            <w:bookmarkStart w:id="194"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194"/>
          </w:p>
        </w:tc>
        <w:tc>
          <w:tcPr>
            <w:tcW w:w="6649" w:type="dxa"/>
          </w:tcPr>
          <w:p w14:paraId="5A549174" w14:textId="6169EC87" w:rsidR="00441C70" w:rsidRPr="00055DAC" w:rsidRDefault="00441C70" w:rsidP="00055DAC">
            <w:pPr>
              <w:pStyle w:val="BodyText"/>
              <w:jc w:val="both"/>
              <w:rPr>
                <w:rFonts w:ascii="Arial" w:hAnsi="Arial" w:cs="Arial"/>
              </w:rPr>
            </w:pPr>
            <w:bookmarkStart w:id="195" w:name="_BPDCD_206"/>
            <w:bookmarkStart w:id="196" w:name="_DV_C29"/>
            <w:r w:rsidRPr="00055DAC">
              <w:rPr>
                <w:rStyle w:val="DeltaViewInsertion"/>
                <w:rFonts w:ascii="Arial" w:hAnsi="Arial" w:cs="Arial"/>
                <w:color w:val="auto"/>
                <w:u w:val="none"/>
              </w:rPr>
              <w:t xml:space="preserve">as </w:t>
            </w:r>
            <w:bookmarkEnd w:id="195"/>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196"/>
          </w:p>
        </w:tc>
      </w:tr>
      <w:tr w:rsidR="00441C70" w:rsidRPr="00055DAC" w14:paraId="60F2A4AB" w14:textId="77777777" w:rsidTr="006C65B2">
        <w:trPr>
          <w:trHeight w:val="1201"/>
        </w:trPr>
        <w:tc>
          <w:tcPr>
            <w:tcW w:w="2703" w:type="dxa"/>
            <w:gridSpan w:val="2"/>
          </w:tcPr>
          <w:p w14:paraId="7E625FD5" w14:textId="77777777" w:rsidR="00441C70" w:rsidRPr="00055DAC" w:rsidRDefault="00441C70" w:rsidP="00055DAC">
            <w:pPr>
              <w:pStyle w:val="BodyText"/>
              <w:rPr>
                <w:rFonts w:ascii="Arial" w:hAnsi="Arial" w:cs="Arial"/>
                <w:b/>
                <w:bCs/>
              </w:rPr>
            </w:pPr>
            <w:r w:rsidRPr="00055DAC">
              <w:rPr>
                <w:rFonts w:ascii="Arial" w:hAnsi="Arial" w:cs="Arial"/>
                <w:b/>
                <w:bCs/>
                <w:lang w:val="en-US"/>
              </w:rPr>
              <w:t>"</w:t>
            </w:r>
            <w:bookmarkStart w:id="197" w:name="_BPDCD_207"/>
            <w:r w:rsidRPr="00055DAC">
              <w:rPr>
                <w:rStyle w:val="DeltaViewInsertion"/>
                <w:rFonts w:ascii="Arial" w:hAnsi="Arial" w:cs="Arial"/>
                <w:b/>
                <w:bCs/>
                <w:color w:val="auto"/>
                <w:u w:val="none"/>
              </w:rPr>
              <w:t xml:space="preserve">Workgroup </w:t>
            </w:r>
            <w:bookmarkStart w:id="198" w:name="_DV_M8"/>
            <w:bookmarkEnd w:id="197"/>
            <w:bookmarkEnd w:id="198"/>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199" w:name="_DV_M9"/>
            <w:bookmarkEnd w:id="199"/>
            <w:r w:rsidRPr="00055DAC">
              <w:rPr>
                <w:rFonts w:ascii="Arial" w:hAnsi="Arial" w:cs="Arial"/>
                <w:b/>
                <w:bCs/>
                <w:lang w:val="en-US"/>
              </w:rPr>
              <w:t>"</w:t>
            </w:r>
          </w:p>
        </w:tc>
        <w:tc>
          <w:tcPr>
            <w:tcW w:w="6649" w:type="dxa"/>
          </w:tcPr>
          <w:p w14:paraId="1F03697D" w14:textId="4A82FF44" w:rsidR="00441C70" w:rsidRPr="00055DAC" w:rsidRDefault="00441C70" w:rsidP="00055DAC">
            <w:pPr>
              <w:pStyle w:val="BodyText"/>
              <w:jc w:val="both"/>
              <w:rPr>
                <w:rFonts w:ascii="Arial" w:hAnsi="Arial" w:cs="Arial"/>
              </w:rPr>
            </w:pPr>
            <w:r w:rsidRPr="00055DAC">
              <w:rPr>
                <w:rFonts w:ascii="Arial" w:hAnsi="Arial" w:cs="Arial"/>
              </w:rPr>
              <w:t xml:space="preserve">any </w:t>
            </w:r>
            <w:bookmarkStart w:id="200"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01" w:name="_DV_M10"/>
            <w:bookmarkEnd w:id="200"/>
            <w:bookmarkEnd w:id="201"/>
            <w:r w:rsidRPr="00055DAC">
              <w:rPr>
                <w:rFonts w:ascii="Arial" w:hAnsi="Arial" w:cs="Arial"/>
              </w:rPr>
              <w:t xml:space="preserve"> </w:t>
            </w:r>
            <w:r w:rsidRPr="00055DAC">
              <w:rPr>
                <w:rFonts w:ascii="Arial" w:hAnsi="Arial" w:cs="Arial"/>
                <w:b/>
                <w:bCs/>
              </w:rPr>
              <w:t xml:space="preserve">Workgroup Alternative CUSC Modification </w:t>
            </w:r>
            <w:bookmarkStart w:id="202" w:name="_BPDCI_208"/>
            <w:bookmarkStart w:id="203" w:name="_DV_C21"/>
            <w:r w:rsidRPr="00055DAC">
              <w:rPr>
                <w:rFonts w:ascii="Arial" w:hAnsi="Arial" w:cs="Arial"/>
                <w:bCs/>
              </w:rPr>
              <w:t>to</w:t>
            </w:r>
            <w:r w:rsidRPr="00055DAC">
              <w:rPr>
                <w:rFonts w:ascii="Arial" w:hAnsi="Arial" w:cs="Arial"/>
                <w:b/>
                <w:bCs/>
              </w:rPr>
              <w:t xml:space="preserve"> </w:t>
            </w:r>
            <w:bookmarkEnd w:id="202"/>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04" w:name="_DV_X17"/>
            <w:bookmarkStart w:id="205" w:name="_DV_C22"/>
            <w:bookmarkEnd w:id="203"/>
            <w:r w:rsidRPr="00055DAC">
              <w:rPr>
                <w:rStyle w:val="DeltaViewMoveDestination"/>
                <w:rFonts w:ascii="Arial" w:hAnsi="Arial" w:cs="Arial"/>
                <w:color w:val="auto"/>
                <w:u w:val="none"/>
              </w:rPr>
              <w:t xml:space="preserve">which contains the information </w:t>
            </w:r>
            <w:bookmarkStart w:id="206" w:name="_DV_C23"/>
            <w:bookmarkEnd w:id="204"/>
            <w:bookmarkEnd w:id="205"/>
            <w:r w:rsidRPr="00055DAC">
              <w:rPr>
                <w:rStyle w:val="DeltaViewInsertion"/>
                <w:rFonts w:ascii="Arial" w:hAnsi="Arial" w:cs="Arial"/>
                <w:color w:val="auto"/>
                <w:u w:val="none"/>
              </w:rPr>
              <w:t xml:space="preserve">referred to at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07" w:name="_DV_M11"/>
            <w:bookmarkEnd w:id="206"/>
            <w:bookmarkEnd w:id="207"/>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441C70" w:rsidRPr="00055DAC" w14:paraId="2952A475" w14:textId="77777777" w:rsidTr="006C65B2">
        <w:trPr>
          <w:trHeight w:val="1201"/>
        </w:trPr>
        <w:tc>
          <w:tcPr>
            <w:tcW w:w="2703" w:type="dxa"/>
            <w:gridSpan w:val="2"/>
          </w:tcPr>
          <w:p w14:paraId="57A4202B" w14:textId="77777777" w:rsidR="00441C70" w:rsidRPr="00055DAC" w:rsidRDefault="00441C70" w:rsidP="00055DAC">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441C70" w:rsidRPr="00055DAC" w:rsidRDefault="00441C70" w:rsidP="00055DAC">
            <w:pPr>
              <w:pStyle w:val="BodyText"/>
              <w:jc w:val="both"/>
              <w:rPr>
                <w:rFonts w:ascii="Arial" w:hAnsi="Arial" w:cs="Arial"/>
              </w:rPr>
            </w:pPr>
            <w:bookmarkStart w:id="208" w:name="_BPDCD_211"/>
            <w:r w:rsidRPr="00055DAC">
              <w:rPr>
                <w:rFonts w:ascii="Arial" w:hAnsi="Arial" w:cs="Arial"/>
              </w:rPr>
              <w:t xml:space="preserve">an </w:t>
            </w:r>
            <w:bookmarkEnd w:id="208"/>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09" w:name="_DV_C24"/>
            <w:r w:rsidRPr="00055DAC">
              <w:rPr>
                <w:rStyle w:val="DeltaViewInsertion"/>
                <w:rFonts w:ascii="Arial" w:hAnsi="Arial" w:cs="Arial"/>
                <w:color w:val="auto"/>
                <w:u w:val="none"/>
              </w:rPr>
              <w:t xml:space="preserve">(either as a result of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210" w:name="_DV_M12"/>
            <w:bookmarkEnd w:id="209"/>
            <w:bookmarkEnd w:id="210"/>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211" w:name="_DV_C26"/>
            <w:r w:rsidRPr="00055DAC">
              <w:rPr>
                <w:rStyle w:val="DeltaViewInsertion"/>
                <w:rFonts w:ascii="Arial" w:hAnsi="Arial" w:cs="Arial"/>
                <w:color w:val="auto"/>
                <w:u w:val="none"/>
              </w:rPr>
              <w:t>majority of the</w:t>
            </w:r>
            <w:bookmarkStart w:id="212" w:name="_DV_M13"/>
            <w:bookmarkEnd w:id="211"/>
            <w:bookmarkEnd w:id="212"/>
            <w:r w:rsidRPr="00055DAC">
              <w:rPr>
                <w:rFonts w:ascii="Arial" w:hAnsi="Arial" w:cs="Arial"/>
              </w:rPr>
              <w:t xml:space="preserve"> members</w:t>
            </w:r>
            <w:bookmarkStart w:id="213"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214" w:name="_DV_M14"/>
            <w:bookmarkEnd w:id="213"/>
            <w:bookmarkEnd w:id="214"/>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SCR Guidance</w:t>
            </w:r>
            <w:r w:rsidRPr="00055DAC">
              <w:rPr>
                <w:rFonts w:ascii="Arial" w:hAnsi="Arial" w:cs="Arial"/>
              </w:rPr>
              <w:t>;</w:t>
            </w:r>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 xml:space="preserve">has the meaning given to it in Section 8 Paragraph 8.17C;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67B25" w14:textId="77777777" w:rsidR="006E6B10" w:rsidRDefault="006E6B10">
      <w:r>
        <w:separator/>
      </w:r>
    </w:p>
  </w:endnote>
  <w:endnote w:type="continuationSeparator" w:id="0">
    <w:p w14:paraId="5E99BA78" w14:textId="77777777" w:rsidR="006E6B10" w:rsidRDefault="006E6B10">
      <w:r>
        <w:continuationSeparator/>
      </w:r>
    </w:p>
  </w:endnote>
  <w:endnote w:type="continuationNotice" w:id="1">
    <w:p w14:paraId="14A0573D" w14:textId="77777777" w:rsidR="006E6B10" w:rsidRDefault="006E6B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6864E020" w:rsidR="00BA40C9" w:rsidRDefault="00BA40C9" w:rsidP="001E3243">
    <w:pPr>
      <w:autoSpaceDE w:val="0"/>
      <w:autoSpaceDN w:val="0"/>
      <w:adjustRightInd w:val="0"/>
      <w:ind w:right="-852"/>
    </w:pPr>
    <w:bookmarkStart w:id="1"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1"/>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7B7AB6">
      <w:rPr>
        <w:rFonts w:ascii="Arial" w:hAnsi="Arial" w:cs="Arial"/>
        <w:sz w:val="20"/>
        <w:szCs w:val="20"/>
        <w:lang w:eastAsia="en-GB"/>
      </w:rPr>
      <w:t>6</w:t>
    </w:r>
    <w:r w:rsidR="00CB4D79">
      <w:rPr>
        <w:rFonts w:ascii="Arial" w:hAnsi="Arial" w:cs="Arial"/>
        <w:sz w:val="20"/>
        <w:szCs w:val="20"/>
        <w:lang w:eastAsia="en-GB"/>
      </w:rPr>
      <w:t xml:space="preserve"> </w:t>
    </w:r>
    <w:r w:rsidR="007B7AB6">
      <w:rPr>
        <w:rFonts w:ascii="Arial" w:hAnsi="Arial" w:cs="Arial"/>
        <w:sz w:val="20"/>
        <w:szCs w:val="20"/>
        <w:lang w:eastAsia="en-GB"/>
      </w:rPr>
      <w:t>31</w:t>
    </w:r>
    <w:r w:rsidR="00324E58">
      <w:rPr>
        <w:rFonts w:ascii="Arial" w:hAnsi="Arial" w:cs="Arial"/>
        <w:sz w:val="20"/>
        <w:szCs w:val="20"/>
        <w:lang w:eastAsia="en-GB"/>
      </w:rPr>
      <w:t xml:space="preserve"> July</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340F5" w14:textId="77777777" w:rsidR="006E6B10" w:rsidRDefault="006E6B10">
      <w:r>
        <w:separator/>
      </w:r>
    </w:p>
  </w:footnote>
  <w:footnote w:type="continuationSeparator" w:id="0">
    <w:p w14:paraId="7CF082DF" w14:textId="77777777" w:rsidR="006E6B10" w:rsidRDefault="006E6B10">
      <w:r>
        <w:continuationSeparator/>
      </w:r>
    </w:p>
  </w:footnote>
  <w:footnote w:type="continuationNotice" w:id="1">
    <w:p w14:paraId="024B6745" w14:textId="77777777" w:rsidR="006E6B10" w:rsidRDefault="006E6B10"/>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6E6E89D"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7B7AB6">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00F71893"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7B7AB6">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neso.energy::426fa9d2-8c30-4d1c-998f-90062a20e1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b17DvJi7BPygJCEvps9Au6GHNAaHgVupZuiE92MgjhGbKsbv8jjTXzmWEacgGcCeDhoZKTE7+uYVaznXQtSq1A==" w:salt="KzaQvH95aLn0tzzQdsUFAw=="/>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03"/>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37664"/>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2E46"/>
    <w:rsid w:val="00075E76"/>
    <w:rsid w:val="00077047"/>
    <w:rsid w:val="00080AFB"/>
    <w:rsid w:val="00081AAD"/>
    <w:rsid w:val="000846E7"/>
    <w:rsid w:val="00086E87"/>
    <w:rsid w:val="00090F11"/>
    <w:rsid w:val="00091B4E"/>
    <w:rsid w:val="0009409D"/>
    <w:rsid w:val="00094C11"/>
    <w:rsid w:val="000962B0"/>
    <w:rsid w:val="00097F4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27C1"/>
    <w:rsid w:val="000D40DF"/>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3A6"/>
    <w:rsid w:val="00142A9E"/>
    <w:rsid w:val="00143949"/>
    <w:rsid w:val="001467BF"/>
    <w:rsid w:val="00146FD7"/>
    <w:rsid w:val="001500D7"/>
    <w:rsid w:val="001502C3"/>
    <w:rsid w:val="001502E7"/>
    <w:rsid w:val="001504E1"/>
    <w:rsid w:val="0015052C"/>
    <w:rsid w:val="00152684"/>
    <w:rsid w:val="00152786"/>
    <w:rsid w:val="001538AC"/>
    <w:rsid w:val="00155655"/>
    <w:rsid w:val="00155C35"/>
    <w:rsid w:val="00160403"/>
    <w:rsid w:val="0016299D"/>
    <w:rsid w:val="00162B27"/>
    <w:rsid w:val="00165A93"/>
    <w:rsid w:val="0016761E"/>
    <w:rsid w:val="00170BBA"/>
    <w:rsid w:val="001728F9"/>
    <w:rsid w:val="001729A6"/>
    <w:rsid w:val="00172E01"/>
    <w:rsid w:val="00172F51"/>
    <w:rsid w:val="00174197"/>
    <w:rsid w:val="001745CB"/>
    <w:rsid w:val="00175EE8"/>
    <w:rsid w:val="00181324"/>
    <w:rsid w:val="0018220C"/>
    <w:rsid w:val="0018448B"/>
    <w:rsid w:val="001900B8"/>
    <w:rsid w:val="00190FFA"/>
    <w:rsid w:val="0019147D"/>
    <w:rsid w:val="00196262"/>
    <w:rsid w:val="001964D0"/>
    <w:rsid w:val="0019675B"/>
    <w:rsid w:val="001A11A2"/>
    <w:rsid w:val="001A14F0"/>
    <w:rsid w:val="001A355E"/>
    <w:rsid w:val="001A3CD3"/>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880"/>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6C6D"/>
    <w:rsid w:val="00227AC3"/>
    <w:rsid w:val="0023295F"/>
    <w:rsid w:val="00232A1A"/>
    <w:rsid w:val="00232B45"/>
    <w:rsid w:val="002373F2"/>
    <w:rsid w:val="00237AE1"/>
    <w:rsid w:val="00240ADD"/>
    <w:rsid w:val="0024267F"/>
    <w:rsid w:val="00243A12"/>
    <w:rsid w:val="0024689A"/>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5AC6"/>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698C"/>
    <w:rsid w:val="002C7937"/>
    <w:rsid w:val="002C7E03"/>
    <w:rsid w:val="002C7FB4"/>
    <w:rsid w:val="002D0F5A"/>
    <w:rsid w:val="002D1E6F"/>
    <w:rsid w:val="002D5EF7"/>
    <w:rsid w:val="002E20D5"/>
    <w:rsid w:val="002E2786"/>
    <w:rsid w:val="002E4452"/>
    <w:rsid w:val="002E5ACB"/>
    <w:rsid w:val="002E6F30"/>
    <w:rsid w:val="002E72CC"/>
    <w:rsid w:val="002E8FF4"/>
    <w:rsid w:val="002F0DA2"/>
    <w:rsid w:val="002F3AEF"/>
    <w:rsid w:val="002F5002"/>
    <w:rsid w:val="00300623"/>
    <w:rsid w:val="00304DC6"/>
    <w:rsid w:val="00305BC1"/>
    <w:rsid w:val="00306CE8"/>
    <w:rsid w:val="003107D6"/>
    <w:rsid w:val="003132E4"/>
    <w:rsid w:val="003151E9"/>
    <w:rsid w:val="003176BF"/>
    <w:rsid w:val="003217A7"/>
    <w:rsid w:val="00323775"/>
    <w:rsid w:val="00324D32"/>
    <w:rsid w:val="00324E58"/>
    <w:rsid w:val="00326FB1"/>
    <w:rsid w:val="00332DB7"/>
    <w:rsid w:val="00333F37"/>
    <w:rsid w:val="00336B20"/>
    <w:rsid w:val="00337715"/>
    <w:rsid w:val="00337CC5"/>
    <w:rsid w:val="00337DB7"/>
    <w:rsid w:val="0034306F"/>
    <w:rsid w:val="00344735"/>
    <w:rsid w:val="003448BD"/>
    <w:rsid w:val="00344965"/>
    <w:rsid w:val="00346276"/>
    <w:rsid w:val="00347348"/>
    <w:rsid w:val="003477F6"/>
    <w:rsid w:val="00350018"/>
    <w:rsid w:val="0035016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1B2"/>
    <w:rsid w:val="003D5B5F"/>
    <w:rsid w:val="003D62D3"/>
    <w:rsid w:val="003D703C"/>
    <w:rsid w:val="003E02F5"/>
    <w:rsid w:val="003E22B2"/>
    <w:rsid w:val="003E395D"/>
    <w:rsid w:val="003E5677"/>
    <w:rsid w:val="003E5726"/>
    <w:rsid w:val="003E5B33"/>
    <w:rsid w:val="003E5C49"/>
    <w:rsid w:val="003E65CF"/>
    <w:rsid w:val="003E6721"/>
    <w:rsid w:val="003F06AD"/>
    <w:rsid w:val="003F2B7B"/>
    <w:rsid w:val="003F526F"/>
    <w:rsid w:val="003F55F8"/>
    <w:rsid w:val="003F6754"/>
    <w:rsid w:val="004000B5"/>
    <w:rsid w:val="0040097C"/>
    <w:rsid w:val="00400D46"/>
    <w:rsid w:val="00403355"/>
    <w:rsid w:val="00403B35"/>
    <w:rsid w:val="004041D1"/>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1C70"/>
    <w:rsid w:val="00442339"/>
    <w:rsid w:val="00442E09"/>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8D8"/>
    <w:rsid w:val="00496C8D"/>
    <w:rsid w:val="004A1AFF"/>
    <w:rsid w:val="004A318C"/>
    <w:rsid w:val="004A3465"/>
    <w:rsid w:val="004A3D84"/>
    <w:rsid w:val="004A41D7"/>
    <w:rsid w:val="004A5AA3"/>
    <w:rsid w:val="004A743E"/>
    <w:rsid w:val="004A757D"/>
    <w:rsid w:val="004A7982"/>
    <w:rsid w:val="004A7A8B"/>
    <w:rsid w:val="004B0C57"/>
    <w:rsid w:val="004B13A5"/>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504B"/>
    <w:rsid w:val="004D5A11"/>
    <w:rsid w:val="004D7064"/>
    <w:rsid w:val="004D7DC9"/>
    <w:rsid w:val="004E4C04"/>
    <w:rsid w:val="004F01B0"/>
    <w:rsid w:val="004F2D47"/>
    <w:rsid w:val="004F3CF6"/>
    <w:rsid w:val="004F74CE"/>
    <w:rsid w:val="00503AAC"/>
    <w:rsid w:val="00503B79"/>
    <w:rsid w:val="005043E2"/>
    <w:rsid w:val="005065C0"/>
    <w:rsid w:val="00507F44"/>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94DD2"/>
    <w:rsid w:val="00596703"/>
    <w:rsid w:val="005A01D9"/>
    <w:rsid w:val="005A2122"/>
    <w:rsid w:val="005A2527"/>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C696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480"/>
    <w:rsid w:val="00603AD1"/>
    <w:rsid w:val="006042DD"/>
    <w:rsid w:val="0060519A"/>
    <w:rsid w:val="00606163"/>
    <w:rsid w:val="00613E1F"/>
    <w:rsid w:val="006148C6"/>
    <w:rsid w:val="00615395"/>
    <w:rsid w:val="006153B7"/>
    <w:rsid w:val="006157DD"/>
    <w:rsid w:val="0061770F"/>
    <w:rsid w:val="00617C5D"/>
    <w:rsid w:val="00620A1A"/>
    <w:rsid w:val="00626525"/>
    <w:rsid w:val="00626A70"/>
    <w:rsid w:val="00627D27"/>
    <w:rsid w:val="006317AB"/>
    <w:rsid w:val="00631A34"/>
    <w:rsid w:val="00631AF2"/>
    <w:rsid w:val="00632764"/>
    <w:rsid w:val="00633F2D"/>
    <w:rsid w:val="00633FC8"/>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6F5D"/>
    <w:rsid w:val="006772B6"/>
    <w:rsid w:val="006803A3"/>
    <w:rsid w:val="0068070A"/>
    <w:rsid w:val="00680E8C"/>
    <w:rsid w:val="00681899"/>
    <w:rsid w:val="00681CF2"/>
    <w:rsid w:val="00681D96"/>
    <w:rsid w:val="00683120"/>
    <w:rsid w:val="0068375A"/>
    <w:rsid w:val="006853AC"/>
    <w:rsid w:val="006862FB"/>
    <w:rsid w:val="00696D72"/>
    <w:rsid w:val="006A06E9"/>
    <w:rsid w:val="006A0828"/>
    <w:rsid w:val="006A408C"/>
    <w:rsid w:val="006A4C76"/>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55D"/>
    <w:rsid w:val="006D5C17"/>
    <w:rsid w:val="006E0BC8"/>
    <w:rsid w:val="006E10F8"/>
    <w:rsid w:val="006E2076"/>
    <w:rsid w:val="006E3C04"/>
    <w:rsid w:val="006E3D76"/>
    <w:rsid w:val="006E4B08"/>
    <w:rsid w:val="006E5F8B"/>
    <w:rsid w:val="006E6B10"/>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5C0B"/>
    <w:rsid w:val="00736209"/>
    <w:rsid w:val="00736933"/>
    <w:rsid w:val="00736B31"/>
    <w:rsid w:val="00740F6C"/>
    <w:rsid w:val="00742E2F"/>
    <w:rsid w:val="007454CC"/>
    <w:rsid w:val="00747B0D"/>
    <w:rsid w:val="007506DF"/>
    <w:rsid w:val="007518BA"/>
    <w:rsid w:val="007526CA"/>
    <w:rsid w:val="00753D47"/>
    <w:rsid w:val="00754C9C"/>
    <w:rsid w:val="007553E5"/>
    <w:rsid w:val="0076226B"/>
    <w:rsid w:val="0076446B"/>
    <w:rsid w:val="00765B8E"/>
    <w:rsid w:val="00766A3D"/>
    <w:rsid w:val="00772C50"/>
    <w:rsid w:val="007745CB"/>
    <w:rsid w:val="00775A31"/>
    <w:rsid w:val="00775EFC"/>
    <w:rsid w:val="00776837"/>
    <w:rsid w:val="00776A77"/>
    <w:rsid w:val="00780105"/>
    <w:rsid w:val="00780E94"/>
    <w:rsid w:val="00780EAC"/>
    <w:rsid w:val="007821BD"/>
    <w:rsid w:val="00784688"/>
    <w:rsid w:val="00785A07"/>
    <w:rsid w:val="00787855"/>
    <w:rsid w:val="00791A57"/>
    <w:rsid w:val="00793A7E"/>
    <w:rsid w:val="00795E2A"/>
    <w:rsid w:val="007A30B8"/>
    <w:rsid w:val="007A5136"/>
    <w:rsid w:val="007A520D"/>
    <w:rsid w:val="007A54B4"/>
    <w:rsid w:val="007B002F"/>
    <w:rsid w:val="007B075C"/>
    <w:rsid w:val="007B50DB"/>
    <w:rsid w:val="007B5BB0"/>
    <w:rsid w:val="007B7AB6"/>
    <w:rsid w:val="007C03D8"/>
    <w:rsid w:val="007C3726"/>
    <w:rsid w:val="007C3E8F"/>
    <w:rsid w:val="007C6DB1"/>
    <w:rsid w:val="007C74B2"/>
    <w:rsid w:val="007C7FAD"/>
    <w:rsid w:val="007D143A"/>
    <w:rsid w:val="007D1BE8"/>
    <w:rsid w:val="007D22C9"/>
    <w:rsid w:val="007D5099"/>
    <w:rsid w:val="007D616D"/>
    <w:rsid w:val="007D6439"/>
    <w:rsid w:val="007E0E25"/>
    <w:rsid w:val="007E2499"/>
    <w:rsid w:val="007E3532"/>
    <w:rsid w:val="007E6CDB"/>
    <w:rsid w:val="007F1A50"/>
    <w:rsid w:val="00800F83"/>
    <w:rsid w:val="00801763"/>
    <w:rsid w:val="008026CF"/>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57C78"/>
    <w:rsid w:val="00860FFC"/>
    <w:rsid w:val="00863AC2"/>
    <w:rsid w:val="00863EDA"/>
    <w:rsid w:val="00865203"/>
    <w:rsid w:val="008654EE"/>
    <w:rsid w:val="00866DA9"/>
    <w:rsid w:val="00871BA1"/>
    <w:rsid w:val="00882E85"/>
    <w:rsid w:val="008832B3"/>
    <w:rsid w:val="00885059"/>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C05C1"/>
    <w:rsid w:val="008C1840"/>
    <w:rsid w:val="008C19D0"/>
    <w:rsid w:val="008C21DD"/>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8F3CAE"/>
    <w:rsid w:val="00901434"/>
    <w:rsid w:val="00901AFB"/>
    <w:rsid w:val="00902BE5"/>
    <w:rsid w:val="00903136"/>
    <w:rsid w:val="00903A8E"/>
    <w:rsid w:val="0090418F"/>
    <w:rsid w:val="009051CC"/>
    <w:rsid w:val="009055FD"/>
    <w:rsid w:val="00905B15"/>
    <w:rsid w:val="00906521"/>
    <w:rsid w:val="00911138"/>
    <w:rsid w:val="00912874"/>
    <w:rsid w:val="00915E7C"/>
    <w:rsid w:val="00916BEC"/>
    <w:rsid w:val="009173FD"/>
    <w:rsid w:val="00925AAD"/>
    <w:rsid w:val="00926E2A"/>
    <w:rsid w:val="0092718E"/>
    <w:rsid w:val="00930426"/>
    <w:rsid w:val="00930E21"/>
    <w:rsid w:val="00933064"/>
    <w:rsid w:val="0093429F"/>
    <w:rsid w:val="00934470"/>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400C"/>
    <w:rsid w:val="009969D6"/>
    <w:rsid w:val="00997FB5"/>
    <w:rsid w:val="009A06AE"/>
    <w:rsid w:val="009A148C"/>
    <w:rsid w:val="009A1FA2"/>
    <w:rsid w:val="009A2FB7"/>
    <w:rsid w:val="009A47A8"/>
    <w:rsid w:val="009A5152"/>
    <w:rsid w:val="009A5B6A"/>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D0FF1"/>
    <w:rsid w:val="009D117E"/>
    <w:rsid w:val="009D15BA"/>
    <w:rsid w:val="009D3627"/>
    <w:rsid w:val="009D3D65"/>
    <w:rsid w:val="009D49E6"/>
    <w:rsid w:val="009D64A1"/>
    <w:rsid w:val="009D7E2B"/>
    <w:rsid w:val="009E15E7"/>
    <w:rsid w:val="009E1A63"/>
    <w:rsid w:val="009E28E8"/>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5A14"/>
    <w:rsid w:val="00A45DCA"/>
    <w:rsid w:val="00A46E6F"/>
    <w:rsid w:val="00A47926"/>
    <w:rsid w:val="00A509D0"/>
    <w:rsid w:val="00A52D60"/>
    <w:rsid w:val="00A53129"/>
    <w:rsid w:val="00A55C80"/>
    <w:rsid w:val="00A5788D"/>
    <w:rsid w:val="00A57936"/>
    <w:rsid w:val="00A604BC"/>
    <w:rsid w:val="00A63071"/>
    <w:rsid w:val="00A649D7"/>
    <w:rsid w:val="00A64E8D"/>
    <w:rsid w:val="00A70131"/>
    <w:rsid w:val="00A7178F"/>
    <w:rsid w:val="00A736D7"/>
    <w:rsid w:val="00A742E1"/>
    <w:rsid w:val="00A750E3"/>
    <w:rsid w:val="00A76038"/>
    <w:rsid w:val="00A77017"/>
    <w:rsid w:val="00A77151"/>
    <w:rsid w:val="00A777E8"/>
    <w:rsid w:val="00A81D49"/>
    <w:rsid w:val="00A84F95"/>
    <w:rsid w:val="00A947A9"/>
    <w:rsid w:val="00A94D05"/>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7F7"/>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7B0"/>
    <w:rsid w:val="00B05914"/>
    <w:rsid w:val="00B06914"/>
    <w:rsid w:val="00B10CCC"/>
    <w:rsid w:val="00B1127B"/>
    <w:rsid w:val="00B11FE1"/>
    <w:rsid w:val="00B13BCC"/>
    <w:rsid w:val="00B2044B"/>
    <w:rsid w:val="00B20582"/>
    <w:rsid w:val="00B20925"/>
    <w:rsid w:val="00B21682"/>
    <w:rsid w:val="00B21A85"/>
    <w:rsid w:val="00B23D0E"/>
    <w:rsid w:val="00B24020"/>
    <w:rsid w:val="00B26BC7"/>
    <w:rsid w:val="00B27720"/>
    <w:rsid w:val="00B3113F"/>
    <w:rsid w:val="00B31649"/>
    <w:rsid w:val="00B31F98"/>
    <w:rsid w:val="00B32332"/>
    <w:rsid w:val="00B3706B"/>
    <w:rsid w:val="00B37A38"/>
    <w:rsid w:val="00B37AFB"/>
    <w:rsid w:val="00B4080D"/>
    <w:rsid w:val="00B445E6"/>
    <w:rsid w:val="00B4623F"/>
    <w:rsid w:val="00B50ACF"/>
    <w:rsid w:val="00B53096"/>
    <w:rsid w:val="00B5332F"/>
    <w:rsid w:val="00B53A2C"/>
    <w:rsid w:val="00B57FD0"/>
    <w:rsid w:val="00B60E4B"/>
    <w:rsid w:val="00B60EE4"/>
    <w:rsid w:val="00B610C7"/>
    <w:rsid w:val="00B61528"/>
    <w:rsid w:val="00B61818"/>
    <w:rsid w:val="00B63799"/>
    <w:rsid w:val="00B66123"/>
    <w:rsid w:val="00B70BB7"/>
    <w:rsid w:val="00B712F3"/>
    <w:rsid w:val="00B71C7C"/>
    <w:rsid w:val="00B739A8"/>
    <w:rsid w:val="00B73CDA"/>
    <w:rsid w:val="00B74A4C"/>
    <w:rsid w:val="00B75C44"/>
    <w:rsid w:val="00B773A2"/>
    <w:rsid w:val="00B80189"/>
    <w:rsid w:val="00B810E5"/>
    <w:rsid w:val="00B8175B"/>
    <w:rsid w:val="00B81AD9"/>
    <w:rsid w:val="00B82265"/>
    <w:rsid w:val="00B83A47"/>
    <w:rsid w:val="00B84282"/>
    <w:rsid w:val="00B86151"/>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683E"/>
    <w:rsid w:val="00BC3548"/>
    <w:rsid w:val="00BC3CBC"/>
    <w:rsid w:val="00BC5AE0"/>
    <w:rsid w:val="00BC5C32"/>
    <w:rsid w:val="00BC61C6"/>
    <w:rsid w:val="00BD656E"/>
    <w:rsid w:val="00BE067B"/>
    <w:rsid w:val="00BE0744"/>
    <w:rsid w:val="00BE1671"/>
    <w:rsid w:val="00BE211A"/>
    <w:rsid w:val="00BE30F2"/>
    <w:rsid w:val="00BE484A"/>
    <w:rsid w:val="00BE6EBA"/>
    <w:rsid w:val="00BE7381"/>
    <w:rsid w:val="00BF1011"/>
    <w:rsid w:val="00BF1EBF"/>
    <w:rsid w:val="00BF2D43"/>
    <w:rsid w:val="00BF3959"/>
    <w:rsid w:val="00BF77B2"/>
    <w:rsid w:val="00BF7E76"/>
    <w:rsid w:val="00C0057D"/>
    <w:rsid w:val="00C0168A"/>
    <w:rsid w:val="00C02978"/>
    <w:rsid w:val="00C03B94"/>
    <w:rsid w:val="00C04019"/>
    <w:rsid w:val="00C05F22"/>
    <w:rsid w:val="00C11654"/>
    <w:rsid w:val="00C11EB9"/>
    <w:rsid w:val="00C126E2"/>
    <w:rsid w:val="00C13242"/>
    <w:rsid w:val="00C13369"/>
    <w:rsid w:val="00C153CD"/>
    <w:rsid w:val="00C15E4B"/>
    <w:rsid w:val="00C17D6A"/>
    <w:rsid w:val="00C17F8A"/>
    <w:rsid w:val="00C2209B"/>
    <w:rsid w:val="00C25B93"/>
    <w:rsid w:val="00C3272F"/>
    <w:rsid w:val="00C3327C"/>
    <w:rsid w:val="00C33398"/>
    <w:rsid w:val="00C342C8"/>
    <w:rsid w:val="00C34A6B"/>
    <w:rsid w:val="00C363DD"/>
    <w:rsid w:val="00C36864"/>
    <w:rsid w:val="00C3797C"/>
    <w:rsid w:val="00C40E91"/>
    <w:rsid w:val="00C41037"/>
    <w:rsid w:val="00C426C0"/>
    <w:rsid w:val="00C429D0"/>
    <w:rsid w:val="00C436F1"/>
    <w:rsid w:val="00C43C9F"/>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F9F"/>
    <w:rsid w:val="00C95B84"/>
    <w:rsid w:val="00C95C84"/>
    <w:rsid w:val="00CA0FBD"/>
    <w:rsid w:val="00CA228C"/>
    <w:rsid w:val="00CA4357"/>
    <w:rsid w:val="00CB01CD"/>
    <w:rsid w:val="00CB03FF"/>
    <w:rsid w:val="00CB0FB9"/>
    <w:rsid w:val="00CB19DC"/>
    <w:rsid w:val="00CB1CD5"/>
    <w:rsid w:val="00CB4D79"/>
    <w:rsid w:val="00CB65D6"/>
    <w:rsid w:val="00CC02B9"/>
    <w:rsid w:val="00CC1A3E"/>
    <w:rsid w:val="00CC1BBF"/>
    <w:rsid w:val="00CC2624"/>
    <w:rsid w:val="00CC3EE7"/>
    <w:rsid w:val="00CC5061"/>
    <w:rsid w:val="00CC68A0"/>
    <w:rsid w:val="00CC7E52"/>
    <w:rsid w:val="00CD075A"/>
    <w:rsid w:val="00CD11C1"/>
    <w:rsid w:val="00CD3D7A"/>
    <w:rsid w:val="00CE0699"/>
    <w:rsid w:val="00CE0FBD"/>
    <w:rsid w:val="00CE24D1"/>
    <w:rsid w:val="00CE5E05"/>
    <w:rsid w:val="00CE6E7D"/>
    <w:rsid w:val="00CF026D"/>
    <w:rsid w:val="00CF0A20"/>
    <w:rsid w:val="00CF2D7C"/>
    <w:rsid w:val="00CF4FF0"/>
    <w:rsid w:val="00CF7254"/>
    <w:rsid w:val="00CF7817"/>
    <w:rsid w:val="00D02053"/>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522F"/>
    <w:rsid w:val="00D45239"/>
    <w:rsid w:val="00D458CB"/>
    <w:rsid w:val="00D47036"/>
    <w:rsid w:val="00D47ED5"/>
    <w:rsid w:val="00D506DF"/>
    <w:rsid w:val="00D50FF5"/>
    <w:rsid w:val="00D527CE"/>
    <w:rsid w:val="00D52BE0"/>
    <w:rsid w:val="00D52E54"/>
    <w:rsid w:val="00D54AA8"/>
    <w:rsid w:val="00D54AF1"/>
    <w:rsid w:val="00D54FFA"/>
    <w:rsid w:val="00D56A98"/>
    <w:rsid w:val="00D578BF"/>
    <w:rsid w:val="00D60846"/>
    <w:rsid w:val="00D61665"/>
    <w:rsid w:val="00D62155"/>
    <w:rsid w:val="00D634EB"/>
    <w:rsid w:val="00D63D05"/>
    <w:rsid w:val="00D64777"/>
    <w:rsid w:val="00D64C8F"/>
    <w:rsid w:val="00D65186"/>
    <w:rsid w:val="00D66FF4"/>
    <w:rsid w:val="00D67FBB"/>
    <w:rsid w:val="00D72015"/>
    <w:rsid w:val="00D7325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1BC1"/>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6E8A"/>
    <w:rsid w:val="00DD7D7B"/>
    <w:rsid w:val="00DE3066"/>
    <w:rsid w:val="00DE3759"/>
    <w:rsid w:val="00DE3AF2"/>
    <w:rsid w:val="00DE3FC8"/>
    <w:rsid w:val="00DE41AF"/>
    <w:rsid w:val="00DE4CEE"/>
    <w:rsid w:val="00DE668F"/>
    <w:rsid w:val="00DE6839"/>
    <w:rsid w:val="00DF0664"/>
    <w:rsid w:val="00DF63F1"/>
    <w:rsid w:val="00DF67F5"/>
    <w:rsid w:val="00DF6B24"/>
    <w:rsid w:val="00E000A3"/>
    <w:rsid w:val="00E018DF"/>
    <w:rsid w:val="00E04415"/>
    <w:rsid w:val="00E0483A"/>
    <w:rsid w:val="00E048DF"/>
    <w:rsid w:val="00E04EBB"/>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4FF7"/>
    <w:rsid w:val="00E251E5"/>
    <w:rsid w:val="00E26B2E"/>
    <w:rsid w:val="00E271A5"/>
    <w:rsid w:val="00E2775C"/>
    <w:rsid w:val="00E27BD5"/>
    <w:rsid w:val="00E31BC0"/>
    <w:rsid w:val="00E33BFB"/>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5732A"/>
    <w:rsid w:val="00E60F1D"/>
    <w:rsid w:val="00E61CCC"/>
    <w:rsid w:val="00E626DA"/>
    <w:rsid w:val="00E6393A"/>
    <w:rsid w:val="00E65E8A"/>
    <w:rsid w:val="00E670FC"/>
    <w:rsid w:val="00E70893"/>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44C3"/>
    <w:rsid w:val="00EA4DFC"/>
    <w:rsid w:val="00EA586E"/>
    <w:rsid w:val="00EA5897"/>
    <w:rsid w:val="00EA607C"/>
    <w:rsid w:val="00EA697D"/>
    <w:rsid w:val="00EA7F96"/>
    <w:rsid w:val="00EB4727"/>
    <w:rsid w:val="00EB65D8"/>
    <w:rsid w:val="00EB75D4"/>
    <w:rsid w:val="00EC3326"/>
    <w:rsid w:val="00EC5D44"/>
    <w:rsid w:val="00EC7D5A"/>
    <w:rsid w:val="00ED0CF6"/>
    <w:rsid w:val="00ED0FEE"/>
    <w:rsid w:val="00ED1A9A"/>
    <w:rsid w:val="00ED24FB"/>
    <w:rsid w:val="00ED2602"/>
    <w:rsid w:val="00ED407F"/>
    <w:rsid w:val="00ED51D9"/>
    <w:rsid w:val="00ED68F8"/>
    <w:rsid w:val="00EE0DEB"/>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276"/>
    <w:rsid w:val="00F04DF0"/>
    <w:rsid w:val="00F04FDF"/>
    <w:rsid w:val="00F05086"/>
    <w:rsid w:val="00F0525E"/>
    <w:rsid w:val="00F05CD2"/>
    <w:rsid w:val="00F0624B"/>
    <w:rsid w:val="00F06C91"/>
    <w:rsid w:val="00F13797"/>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4C9"/>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300B"/>
    <w:rsid w:val="00FA498C"/>
    <w:rsid w:val="00FA4B32"/>
    <w:rsid w:val="00FA5BAA"/>
    <w:rsid w:val="00FB19C8"/>
    <w:rsid w:val="00FB2D67"/>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FA077-FF86-4677-B32A-49EE41FDF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897C9A-55FD-4692-B9F2-7BC0A0D28374}">
  <ds:schemaRefs>
    <ds:schemaRef ds:uri="http://schemas.microsoft.com/office/infopath/2007/PartnerControls"/>
    <ds:schemaRef ds:uri="http://purl.org/dc/elements/1.1/"/>
    <ds:schemaRef ds:uri="http://schemas.microsoft.com/office/2006/metadata/properties"/>
    <ds:schemaRef ds:uri="http://purl.org/dc/terms/"/>
    <ds:schemaRef ds:uri="f71abe4e-f5ff-49cd-8eff-5f4949acc510"/>
    <ds:schemaRef ds:uri="http://schemas.openxmlformats.org/package/2006/metadata/core-properties"/>
    <ds:schemaRef ds:uri="http://schemas.microsoft.com/office/2006/documentManagement/types"/>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7</Pages>
  <Words>29462</Words>
  <Characters>167936</Characters>
  <Application>Microsoft Office Word</Application>
  <DocSecurity>8</DocSecurity>
  <Lines>1399</Lines>
  <Paragraphs>394</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197004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Kat Higby [NESO]</cp:lastModifiedBy>
  <cp:revision>16</cp:revision>
  <cp:lastPrinted>2025-07-31T10:13:00Z</cp:lastPrinted>
  <dcterms:created xsi:type="dcterms:W3CDTF">2025-08-31T11:53:00Z</dcterms:created>
  <dcterms:modified xsi:type="dcterms:W3CDTF">2025-09-09T14:14:00Z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9532500</vt:r8>
  </property>
  <property fmtid="{D5CDD505-2E9C-101B-9397-08002B2CF9AE}" pid="5" name="docLang">
    <vt:lpwstr>en</vt:lpwstr>
  </property>
</Properties>
</file>